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D2F" w:rsidRPr="00A52253" w:rsidRDefault="00474BCF" w:rsidP="00474BCF">
      <w:pPr>
        <w:jc w:val="center"/>
        <w:rPr>
          <w:rFonts w:asciiTheme="majorHAnsi" w:hAnsiTheme="majorHAnsi"/>
          <w:b/>
          <w:sz w:val="32"/>
          <w:szCs w:val="32"/>
        </w:rPr>
      </w:pPr>
      <w:r w:rsidRPr="00A52253">
        <w:rPr>
          <w:rFonts w:asciiTheme="majorHAnsi" w:hAnsiTheme="majorHAnsi"/>
          <w:b/>
          <w:sz w:val="32"/>
          <w:szCs w:val="32"/>
        </w:rPr>
        <w:t xml:space="preserve">Malawi Africa RISING </w:t>
      </w:r>
      <w:r w:rsidR="00A52253" w:rsidRPr="00A52253">
        <w:rPr>
          <w:rFonts w:asciiTheme="majorHAnsi" w:hAnsiTheme="majorHAnsi"/>
          <w:b/>
          <w:sz w:val="32"/>
          <w:szCs w:val="32"/>
        </w:rPr>
        <w:t>R4D W</w:t>
      </w:r>
      <w:r w:rsidRPr="00A52253">
        <w:rPr>
          <w:rFonts w:asciiTheme="majorHAnsi" w:hAnsiTheme="majorHAnsi"/>
          <w:b/>
          <w:sz w:val="32"/>
          <w:szCs w:val="32"/>
        </w:rPr>
        <w:t>orkshops</w:t>
      </w:r>
      <w:r w:rsidR="00A52253" w:rsidRPr="00A52253">
        <w:rPr>
          <w:rFonts w:asciiTheme="majorHAnsi" w:hAnsiTheme="majorHAnsi"/>
          <w:b/>
          <w:sz w:val="32"/>
          <w:szCs w:val="32"/>
        </w:rPr>
        <w:t xml:space="preserve"> P</w:t>
      </w:r>
      <w:r w:rsidR="003D1627" w:rsidRPr="00A52253">
        <w:rPr>
          <w:rFonts w:asciiTheme="majorHAnsi" w:hAnsiTheme="majorHAnsi"/>
          <w:b/>
          <w:sz w:val="32"/>
          <w:szCs w:val="32"/>
        </w:rPr>
        <w:t>roceedings</w:t>
      </w:r>
    </w:p>
    <w:p w:rsidR="00474BCF" w:rsidRDefault="00474BCF" w:rsidP="00474BCF">
      <w:pPr>
        <w:rPr>
          <w:rFonts w:asciiTheme="majorHAnsi" w:hAnsiTheme="majorHAnsi"/>
          <w:sz w:val="24"/>
          <w:szCs w:val="24"/>
        </w:rPr>
      </w:pPr>
    </w:p>
    <w:p w:rsidR="00474BCF" w:rsidRDefault="0098249E" w:rsidP="00474BCF">
      <w:pPr>
        <w:rPr>
          <w:rFonts w:asciiTheme="majorHAnsi" w:hAnsiTheme="majorHAnsi"/>
          <w:sz w:val="24"/>
          <w:szCs w:val="24"/>
        </w:rPr>
      </w:pPr>
      <w:r>
        <w:rPr>
          <w:rFonts w:asciiTheme="majorHAnsi" w:hAnsiTheme="majorHAnsi"/>
          <w:noProof/>
          <w:sz w:val="24"/>
          <w:szCs w:val="24"/>
        </w:rPr>
        <w:drawing>
          <wp:anchor distT="0" distB="0" distL="114300" distR="114300" simplePos="0" relativeHeight="251658240" behindDoc="1" locked="0" layoutInCell="1" allowOverlap="1">
            <wp:simplePos x="0" y="0"/>
            <wp:positionH relativeFrom="column">
              <wp:posOffset>307340</wp:posOffset>
            </wp:positionH>
            <wp:positionV relativeFrom="paragraph">
              <wp:posOffset>84455</wp:posOffset>
            </wp:positionV>
            <wp:extent cx="5413375" cy="2814955"/>
            <wp:effectExtent l="19050" t="0" r="0" b="0"/>
            <wp:wrapTight wrapText="bothSides">
              <wp:wrapPolygon edited="0">
                <wp:start x="-76" y="0"/>
                <wp:lineTo x="-76" y="21488"/>
                <wp:lineTo x="21587" y="21488"/>
                <wp:lineTo x="21587" y="0"/>
                <wp:lineTo x="-76" y="0"/>
              </wp:wrapPolygon>
            </wp:wrapTight>
            <wp:docPr id="5" name="Picture 2" descr="C:\Users\Dr Chikowo\Desktop\R4D platform workshops\Ntcheu R4D participa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r Chikowo\Desktop\R4D platform workshops\Ntcheu R4D participants.jpg"/>
                    <pic:cNvPicPr>
                      <a:picLocks noChangeAspect="1" noChangeArrowheads="1"/>
                    </pic:cNvPicPr>
                  </pic:nvPicPr>
                  <pic:blipFill>
                    <a:blip r:embed="rId5" cstate="print"/>
                    <a:srcRect b="22010"/>
                    <a:stretch>
                      <a:fillRect/>
                    </a:stretch>
                  </pic:blipFill>
                  <pic:spPr bwMode="auto">
                    <a:xfrm>
                      <a:off x="0" y="0"/>
                      <a:ext cx="5413375" cy="2814955"/>
                    </a:xfrm>
                    <a:prstGeom prst="rect">
                      <a:avLst/>
                    </a:prstGeom>
                    <a:noFill/>
                    <a:ln w="9525">
                      <a:noFill/>
                      <a:miter lim="800000"/>
                      <a:headEnd/>
                      <a:tailEnd/>
                    </a:ln>
                  </pic:spPr>
                </pic:pic>
              </a:graphicData>
            </a:graphic>
          </wp:anchor>
        </w:drawing>
      </w:r>
    </w:p>
    <w:p w:rsidR="00474BCF" w:rsidRDefault="00474BCF" w:rsidP="00474BCF">
      <w:pPr>
        <w:rPr>
          <w:rFonts w:asciiTheme="majorHAnsi" w:hAnsiTheme="majorHAnsi"/>
          <w:sz w:val="24"/>
          <w:szCs w:val="24"/>
        </w:rPr>
      </w:pPr>
    </w:p>
    <w:p w:rsidR="00474BCF" w:rsidRDefault="00474BCF" w:rsidP="00474BCF">
      <w:pPr>
        <w:rPr>
          <w:rFonts w:asciiTheme="majorHAnsi" w:hAnsiTheme="majorHAnsi"/>
          <w:sz w:val="24"/>
          <w:szCs w:val="24"/>
        </w:rPr>
      </w:pPr>
    </w:p>
    <w:p w:rsidR="0098249E" w:rsidRDefault="0098249E" w:rsidP="00474BCF">
      <w:pPr>
        <w:rPr>
          <w:rFonts w:asciiTheme="majorHAnsi" w:hAnsiTheme="majorHAnsi"/>
          <w:sz w:val="24"/>
          <w:szCs w:val="24"/>
        </w:rPr>
      </w:pPr>
    </w:p>
    <w:p w:rsidR="0098249E" w:rsidRDefault="0098249E" w:rsidP="00474BCF">
      <w:pPr>
        <w:rPr>
          <w:rFonts w:asciiTheme="majorHAnsi" w:hAnsiTheme="majorHAnsi"/>
          <w:sz w:val="24"/>
          <w:szCs w:val="24"/>
        </w:rPr>
      </w:pPr>
    </w:p>
    <w:p w:rsidR="0098249E" w:rsidRDefault="0098249E" w:rsidP="00474BCF">
      <w:pPr>
        <w:rPr>
          <w:rFonts w:asciiTheme="majorHAnsi" w:hAnsiTheme="majorHAnsi"/>
          <w:sz w:val="24"/>
          <w:szCs w:val="24"/>
        </w:rPr>
      </w:pPr>
    </w:p>
    <w:p w:rsidR="0098249E" w:rsidRDefault="0098249E" w:rsidP="00474BCF">
      <w:pPr>
        <w:rPr>
          <w:rFonts w:asciiTheme="majorHAnsi" w:hAnsiTheme="majorHAnsi"/>
          <w:sz w:val="24"/>
          <w:szCs w:val="24"/>
        </w:rPr>
      </w:pPr>
    </w:p>
    <w:p w:rsidR="0098249E" w:rsidRDefault="0098249E" w:rsidP="00474BCF">
      <w:pPr>
        <w:rPr>
          <w:rFonts w:asciiTheme="majorHAnsi" w:hAnsiTheme="majorHAnsi"/>
          <w:sz w:val="24"/>
          <w:szCs w:val="24"/>
        </w:rPr>
      </w:pPr>
    </w:p>
    <w:p w:rsidR="0098249E" w:rsidRDefault="0098249E" w:rsidP="00474BCF">
      <w:pPr>
        <w:rPr>
          <w:rFonts w:asciiTheme="majorHAnsi" w:hAnsiTheme="majorHAnsi"/>
          <w:sz w:val="24"/>
          <w:szCs w:val="24"/>
        </w:rPr>
      </w:pPr>
    </w:p>
    <w:p w:rsidR="0098249E" w:rsidRDefault="0098249E" w:rsidP="00474BCF">
      <w:pPr>
        <w:rPr>
          <w:rFonts w:asciiTheme="majorHAnsi" w:hAnsiTheme="majorHAnsi"/>
          <w:sz w:val="24"/>
          <w:szCs w:val="24"/>
        </w:rPr>
      </w:pPr>
      <w:r>
        <w:rPr>
          <w:rFonts w:asciiTheme="majorHAnsi" w:hAnsiTheme="majorHAnsi"/>
          <w:noProof/>
          <w:sz w:val="24"/>
          <w:szCs w:val="24"/>
        </w:rPr>
        <w:drawing>
          <wp:anchor distT="0" distB="0" distL="114300" distR="114300" simplePos="0" relativeHeight="251659264" behindDoc="1" locked="0" layoutInCell="1" allowOverlap="1">
            <wp:simplePos x="0" y="0"/>
            <wp:positionH relativeFrom="column">
              <wp:posOffset>123190</wp:posOffset>
            </wp:positionH>
            <wp:positionV relativeFrom="paragraph">
              <wp:posOffset>225425</wp:posOffset>
            </wp:positionV>
            <wp:extent cx="5603240" cy="3103880"/>
            <wp:effectExtent l="19050" t="0" r="0" b="0"/>
            <wp:wrapTight wrapText="bothSides">
              <wp:wrapPolygon edited="0">
                <wp:start x="-73" y="0"/>
                <wp:lineTo x="-73" y="21476"/>
                <wp:lineTo x="21590" y="21476"/>
                <wp:lineTo x="21590" y="0"/>
                <wp:lineTo x="-73" y="0"/>
              </wp:wrapPolygon>
            </wp:wrapTight>
            <wp:docPr id="4" name="Picture 1" descr="C:\Users\Dr Chikowo\Desktop\R4D platform workshops\Dedza R4D stakehold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 Chikowo\Desktop\R4D platform workshops\Dedza R4D stakeholders.jpg"/>
                    <pic:cNvPicPr>
                      <a:picLocks noChangeAspect="1" noChangeArrowheads="1"/>
                    </pic:cNvPicPr>
                  </pic:nvPicPr>
                  <pic:blipFill>
                    <a:blip r:embed="rId6" cstate="print"/>
                    <a:srcRect b="16993"/>
                    <a:stretch>
                      <a:fillRect/>
                    </a:stretch>
                  </pic:blipFill>
                  <pic:spPr bwMode="auto">
                    <a:xfrm>
                      <a:off x="0" y="0"/>
                      <a:ext cx="5603240" cy="3103880"/>
                    </a:xfrm>
                    <a:prstGeom prst="rect">
                      <a:avLst/>
                    </a:prstGeom>
                    <a:noFill/>
                    <a:ln w="9525">
                      <a:noFill/>
                      <a:miter lim="800000"/>
                      <a:headEnd/>
                      <a:tailEnd/>
                    </a:ln>
                  </pic:spPr>
                </pic:pic>
              </a:graphicData>
            </a:graphic>
          </wp:anchor>
        </w:drawing>
      </w:r>
    </w:p>
    <w:p w:rsidR="0098249E" w:rsidRDefault="0098249E" w:rsidP="00474BCF">
      <w:pPr>
        <w:rPr>
          <w:rFonts w:asciiTheme="majorHAnsi" w:hAnsiTheme="majorHAnsi"/>
          <w:sz w:val="24"/>
          <w:szCs w:val="24"/>
        </w:rPr>
      </w:pPr>
    </w:p>
    <w:p w:rsidR="002E0DBA" w:rsidRDefault="0098249E" w:rsidP="002E0DBA">
      <w:pPr>
        <w:jc w:val="center"/>
        <w:rPr>
          <w:rFonts w:asciiTheme="majorHAnsi" w:hAnsiTheme="majorHAnsi"/>
          <w:sz w:val="32"/>
          <w:szCs w:val="32"/>
        </w:rPr>
      </w:pPr>
      <w:r>
        <w:rPr>
          <w:rFonts w:asciiTheme="majorHAnsi" w:hAnsiTheme="majorHAnsi"/>
          <w:sz w:val="32"/>
          <w:szCs w:val="32"/>
        </w:rPr>
        <w:t>N</w:t>
      </w:r>
      <w:r w:rsidR="002E0DBA" w:rsidRPr="00A52253">
        <w:rPr>
          <w:rFonts w:asciiTheme="majorHAnsi" w:hAnsiTheme="majorHAnsi"/>
          <w:sz w:val="32"/>
          <w:szCs w:val="32"/>
        </w:rPr>
        <w:t>tcheu</w:t>
      </w:r>
      <w:r w:rsidR="00A52253" w:rsidRPr="00A52253">
        <w:rPr>
          <w:rFonts w:asciiTheme="majorHAnsi" w:hAnsiTheme="majorHAnsi"/>
          <w:sz w:val="32"/>
          <w:szCs w:val="32"/>
        </w:rPr>
        <w:t>-14</w:t>
      </w:r>
      <w:r w:rsidR="002E0DBA" w:rsidRPr="00A52253">
        <w:rPr>
          <w:rFonts w:asciiTheme="majorHAnsi" w:hAnsiTheme="majorHAnsi"/>
          <w:sz w:val="32"/>
          <w:szCs w:val="32"/>
        </w:rPr>
        <w:t xml:space="preserve"> August </w:t>
      </w:r>
      <w:r w:rsidR="00A52253" w:rsidRPr="00A52253">
        <w:rPr>
          <w:rFonts w:asciiTheme="majorHAnsi" w:hAnsiTheme="majorHAnsi"/>
          <w:sz w:val="32"/>
          <w:szCs w:val="32"/>
        </w:rPr>
        <w:t>and Dedza-</w:t>
      </w:r>
      <w:r w:rsidR="002E0DBA" w:rsidRPr="00A52253">
        <w:rPr>
          <w:rFonts w:asciiTheme="majorHAnsi" w:hAnsiTheme="majorHAnsi"/>
          <w:sz w:val="32"/>
          <w:szCs w:val="32"/>
        </w:rPr>
        <w:t xml:space="preserve"> 15 August</w:t>
      </w:r>
      <w:r w:rsidR="00A52253" w:rsidRPr="00A52253">
        <w:rPr>
          <w:rFonts w:asciiTheme="majorHAnsi" w:hAnsiTheme="majorHAnsi"/>
          <w:sz w:val="32"/>
          <w:szCs w:val="32"/>
        </w:rPr>
        <w:t>,</w:t>
      </w:r>
      <w:r w:rsidR="002E0DBA" w:rsidRPr="00A52253">
        <w:rPr>
          <w:rFonts w:asciiTheme="majorHAnsi" w:hAnsiTheme="majorHAnsi"/>
          <w:sz w:val="32"/>
          <w:szCs w:val="32"/>
        </w:rPr>
        <w:t xml:space="preserve"> 2014</w:t>
      </w:r>
    </w:p>
    <w:p w:rsidR="008409CC" w:rsidRDefault="008409CC">
      <w:pPr>
        <w:rPr>
          <w:rFonts w:asciiTheme="majorHAnsi" w:hAnsiTheme="majorHAnsi"/>
          <w:sz w:val="24"/>
          <w:szCs w:val="24"/>
        </w:rPr>
      </w:pPr>
    </w:p>
    <w:p w:rsidR="00A52253" w:rsidRDefault="00A52253" w:rsidP="00A52253">
      <w:pPr>
        <w:pStyle w:val="Heading1"/>
        <w:rPr>
          <w:rFonts w:asciiTheme="majorHAnsi" w:hAnsiTheme="majorHAnsi"/>
          <w:sz w:val="24"/>
          <w:szCs w:val="24"/>
        </w:rPr>
      </w:pPr>
      <w:bookmarkStart w:id="0" w:name="_Toc208384014"/>
      <w:r w:rsidRPr="00A52253">
        <w:rPr>
          <w:rFonts w:asciiTheme="majorHAnsi" w:hAnsiTheme="majorHAnsi"/>
          <w:sz w:val="24"/>
          <w:szCs w:val="24"/>
        </w:rPr>
        <w:lastRenderedPageBreak/>
        <w:t>Overview and objectives of the workshop</w:t>
      </w:r>
      <w:bookmarkEnd w:id="0"/>
    </w:p>
    <w:p w:rsidR="00A52253" w:rsidRPr="00A52253" w:rsidRDefault="00A52253" w:rsidP="00A52253">
      <w:pPr>
        <w:rPr>
          <w:lang w:val="en-GB"/>
        </w:rPr>
      </w:pPr>
    </w:p>
    <w:p w:rsidR="00A52253" w:rsidRDefault="00A52253" w:rsidP="00A52253">
      <w:pPr>
        <w:numPr>
          <w:ins w:id="1" w:author="Unknown"/>
        </w:numPr>
        <w:jc w:val="both"/>
        <w:rPr>
          <w:rFonts w:asciiTheme="majorHAnsi" w:hAnsiTheme="majorHAnsi"/>
          <w:sz w:val="24"/>
          <w:szCs w:val="24"/>
        </w:rPr>
      </w:pPr>
      <w:r w:rsidRPr="00A52253">
        <w:rPr>
          <w:rFonts w:asciiTheme="majorHAnsi" w:hAnsiTheme="majorHAnsi"/>
          <w:sz w:val="24"/>
          <w:szCs w:val="24"/>
        </w:rPr>
        <w:t xml:space="preserve">Smallholder farmers </w:t>
      </w:r>
      <w:r>
        <w:rPr>
          <w:rFonts w:asciiTheme="majorHAnsi" w:hAnsiTheme="majorHAnsi"/>
          <w:sz w:val="24"/>
          <w:szCs w:val="24"/>
        </w:rPr>
        <w:t xml:space="preserve">in Malawi </w:t>
      </w:r>
      <w:r w:rsidRPr="00A52253">
        <w:rPr>
          <w:rFonts w:asciiTheme="majorHAnsi" w:hAnsiTheme="majorHAnsi"/>
          <w:sz w:val="24"/>
          <w:szCs w:val="24"/>
        </w:rPr>
        <w:t xml:space="preserve">have traditionally </w:t>
      </w:r>
      <w:r>
        <w:rPr>
          <w:rFonts w:asciiTheme="majorHAnsi" w:hAnsiTheme="majorHAnsi"/>
          <w:sz w:val="24"/>
          <w:szCs w:val="24"/>
        </w:rPr>
        <w:t>grown diverse crops on their farms</w:t>
      </w:r>
      <w:r w:rsidR="00C030CD">
        <w:rPr>
          <w:rFonts w:asciiTheme="majorHAnsi" w:hAnsiTheme="majorHAnsi"/>
          <w:sz w:val="24"/>
          <w:szCs w:val="24"/>
        </w:rPr>
        <w:t xml:space="preserve">, </w:t>
      </w:r>
      <w:r w:rsidRPr="00A52253">
        <w:rPr>
          <w:rFonts w:asciiTheme="majorHAnsi" w:hAnsiTheme="majorHAnsi"/>
          <w:sz w:val="24"/>
          <w:szCs w:val="24"/>
        </w:rPr>
        <w:t>in an effort to ensure meeting their subsistence food needs</w:t>
      </w:r>
      <w:r>
        <w:rPr>
          <w:rFonts w:asciiTheme="majorHAnsi" w:hAnsiTheme="majorHAnsi"/>
          <w:sz w:val="24"/>
          <w:szCs w:val="24"/>
        </w:rPr>
        <w:t xml:space="preserve">. </w:t>
      </w:r>
      <w:r w:rsidR="00C030CD">
        <w:rPr>
          <w:rFonts w:asciiTheme="majorHAnsi" w:hAnsiTheme="majorHAnsi"/>
          <w:sz w:val="24"/>
          <w:szCs w:val="24"/>
        </w:rPr>
        <w:t xml:space="preserve"> Livestock integration, especially chickens and small ruminants, provides the much needed protein</w:t>
      </w:r>
      <w:r w:rsidR="00A72760">
        <w:rPr>
          <w:rFonts w:asciiTheme="majorHAnsi" w:hAnsiTheme="majorHAnsi"/>
          <w:sz w:val="24"/>
          <w:szCs w:val="24"/>
        </w:rPr>
        <w:t xml:space="preserve"> component</w:t>
      </w:r>
      <w:r w:rsidR="00C030CD">
        <w:rPr>
          <w:rFonts w:asciiTheme="majorHAnsi" w:hAnsiTheme="majorHAnsi"/>
          <w:sz w:val="24"/>
          <w:szCs w:val="24"/>
        </w:rPr>
        <w:t xml:space="preserve">. </w:t>
      </w:r>
      <w:r>
        <w:rPr>
          <w:rFonts w:asciiTheme="majorHAnsi" w:hAnsiTheme="majorHAnsi"/>
          <w:sz w:val="24"/>
          <w:szCs w:val="24"/>
        </w:rPr>
        <w:t xml:space="preserve">However, agricultural </w:t>
      </w:r>
      <w:r w:rsidRPr="00A52253">
        <w:rPr>
          <w:rFonts w:asciiTheme="majorHAnsi" w:hAnsiTheme="majorHAnsi"/>
          <w:sz w:val="24"/>
          <w:szCs w:val="24"/>
        </w:rPr>
        <w:t xml:space="preserve">practices </w:t>
      </w:r>
      <w:r>
        <w:rPr>
          <w:rFonts w:asciiTheme="majorHAnsi" w:hAnsiTheme="majorHAnsi"/>
          <w:sz w:val="24"/>
          <w:szCs w:val="24"/>
        </w:rPr>
        <w:t xml:space="preserve">that are used by the majority of these farmers </w:t>
      </w:r>
      <w:r w:rsidR="00C030CD">
        <w:rPr>
          <w:rFonts w:asciiTheme="majorHAnsi" w:hAnsiTheme="majorHAnsi"/>
          <w:sz w:val="24"/>
          <w:szCs w:val="24"/>
        </w:rPr>
        <w:t xml:space="preserve">largely </w:t>
      </w:r>
      <w:r>
        <w:rPr>
          <w:rFonts w:asciiTheme="majorHAnsi" w:hAnsiTheme="majorHAnsi"/>
          <w:sz w:val="24"/>
          <w:szCs w:val="24"/>
        </w:rPr>
        <w:t xml:space="preserve">result in </w:t>
      </w:r>
      <w:r w:rsidRPr="00A52253">
        <w:rPr>
          <w:rFonts w:asciiTheme="majorHAnsi" w:hAnsiTheme="majorHAnsi"/>
          <w:sz w:val="24"/>
          <w:szCs w:val="24"/>
        </w:rPr>
        <w:t xml:space="preserve">sub-optimal </w:t>
      </w:r>
      <w:r>
        <w:rPr>
          <w:rFonts w:asciiTheme="majorHAnsi" w:hAnsiTheme="majorHAnsi"/>
          <w:sz w:val="24"/>
          <w:szCs w:val="24"/>
        </w:rPr>
        <w:t xml:space="preserve">productivity </w:t>
      </w:r>
      <w:r w:rsidRPr="00A52253">
        <w:rPr>
          <w:rFonts w:asciiTheme="majorHAnsi" w:hAnsiTheme="majorHAnsi"/>
          <w:sz w:val="24"/>
          <w:szCs w:val="24"/>
        </w:rPr>
        <w:t xml:space="preserve">even under favorable climatic conditions. One of the key challenges is </w:t>
      </w:r>
      <w:r w:rsidR="00A72760">
        <w:rPr>
          <w:rFonts w:asciiTheme="majorHAnsi" w:hAnsiTheme="majorHAnsi"/>
          <w:sz w:val="24"/>
          <w:szCs w:val="24"/>
        </w:rPr>
        <w:t>related to</w:t>
      </w:r>
      <w:r w:rsidRPr="00A52253">
        <w:rPr>
          <w:rFonts w:asciiTheme="majorHAnsi" w:hAnsiTheme="majorHAnsi"/>
          <w:sz w:val="24"/>
          <w:szCs w:val="24"/>
        </w:rPr>
        <w:t xml:space="preserve"> identify</w:t>
      </w:r>
      <w:r w:rsidR="00A72760">
        <w:rPr>
          <w:rFonts w:asciiTheme="majorHAnsi" w:hAnsiTheme="majorHAnsi"/>
          <w:sz w:val="24"/>
          <w:szCs w:val="24"/>
        </w:rPr>
        <w:t>ing</w:t>
      </w:r>
      <w:r w:rsidRPr="00A52253">
        <w:rPr>
          <w:rFonts w:asciiTheme="majorHAnsi" w:hAnsiTheme="majorHAnsi"/>
          <w:sz w:val="24"/>
          <w:szCs w:val="24"/>
        </w:rPr>
        <w:t xml:space="preserve"> mechanisms for driving agricultural innovations that enhance productivity and competitiveness of </w:t>
      </w:r>
      <w:r w:rsidR="00A72760">
        <w:rPr>
          <w:rFonts w:asciiTheme="majorHAnsi" w:hAnsiTheme="majorHAnsi"/>
          <w:sz w:val="24"/>
          <w:szCs w:val="24"/>
        </w:rPr>
        <w:t xml:space="preserve">the </w:t>
      </w:r>
      <w:r w:rsidRPr="00A52253">
        <w:rPr>
          <w:rFonts w:asciiTheme="majorHAnsi" w:hAnsiTheme="majorHAnsi"/>
          <w:sz w:val="24"/>
          <w:szCs w:val="24"/>
        </w:rPr>
        <w:t>maize-based farming systems</w:t>
      </w:r>
      <w:r w:rsidR="00A72760">
        <w:rPr>
          <w:rFonts w:asciiTheme="majorHAnsi" w:hAnsiTheme="majorHAnsi"/>
          <w:sz w:val="24"/>
          <w:szCs w:val="24"/>
        </w:rPr>
        <w:t>.</w:t>
      </w:r>
      <w:r w:rsidRPr="00A52253">
        <w:rPr>
          <w:rFonts w:asciiTheme="majorHAnsi" w:hAnsiTheme="majorHAnsi"/>
          <w:sz w:val="24"/>
          <w:szCs w:val="24"/>
        </w:rPr>
        <w:t xml:space="preserve"> </w:t>
      </w:r>
      <w:r>
        <w:rPr>
          <w:rFonts w:asciiTheme="majorHAnsi" w:hAnsiTheme="majorHAnsi"/>
          <w:sz w:val="24"/>
          <w:szCs w:val="24"/>
        </w:rPr>
        <w:t xml:space="preserve"> Innovation systems approaches are thought to provide the necessary environment for knowledge </w:t>
      </w:r>
      <w:r w:rsidR="00A72760">
        <w:rPr>
          <w:rFonts w:asciiTheme="majorHAnsi" w:hAnsiTheme="majorHAnsi"/>
          <w:sz w:val="24"/>
          <w:szCs w:val="24"/>
        </w:rPr>
        <w:t xml:space="preserve">generation, tailoring and </w:t>
      </w:r>
      <w:r>
        <w:rPr>
          <w:rFonts w:asciiTheme="majorHAnsi" w:hAnsiTheme="majorHAnsi"/>
          <w:sz w:val="24"/>
          <w:szCs w:val="24"/>
        </w:rPr>
        <w:t>sharing</w:t>
      </w:r>
      <w:r w:rsidR="00A72760">
        <w:rPr>
          <w:rFonts w:asciiTheme="majorHAnsi" w:hAnsiTheme="majorHAnsi"/>
          <w:sz w:val="24"/>
          <w:szCs w:val="24"/>
        </w:rPr>
        <w:t>,</w:t>
      </w:r>
      <w:r>
        <w:rPr>
          <w:rFonts w:asciiTheme="majorHAnsi" w:hAnsiTheme="majorHAnsi"/>
          <w:sz w:val="24"/>
          <w:szCs w:val="24"/>
        </w:rPr>
        <w:t xml:space="preserve"> and thus accelerat</w:t>
      </w:r>
      <w:r w:rsidR="00A72760">
        <w:rPr>
          <w:rFonts w:asciiTheme="majorHAnsi" w:hAnsiTheme="majorHAnsi"/>
          <w:sz w:val="24"/>
          <w:szCs w:val="24"/>
        </w:rPr>
        <w:t xml:space="preserve">ing </w:t>
      </w:r>
      <w:r>
        <w:rPr>
          <w:rFonts w:asciiTheme="majorHAnsi" w:hAnsiTheme="majorHAnsi"/>
          <w:sz w:val="24"/>
          <w:szCs w:val="24"/>
        </w:rPr>
        <w:t>innovation</w:t>
      </w:r>
      <w:r w:rsidR="00C030CD">
        <w:rPr>
          <w:rFonts w:asciiTheme="majorHAnsi" w:hAnsiTheme="majorHAnsi"/>
          <w:sz w:val="24"/>
          <w:szCs w:val="24"/>
        </w:rPr>
        <w:t>s</w:t>
      </w:r>
      <w:r>
        <w:rPr>
          <w:rFonts w:asciiTheme="majorHAnsi" w:hAnsiTheme="majorHAnsi"/>
          <w:sz w:val="24"/>
          <w:szCs w:val="24"/>
        </w:rPr>
        <w:t xml:space="preserve"> among stakeholders implementing various projects with farming communities.</w:t>
      </w:r>
    </w:p>
    <w:p w:rsidR="00A52253" w:rsidRDefault="00C030CD" w:rsidP="00A52253">
      <w:pPr>
        <w:jc w:val="both"/>
        <w:rPr>
          <w:rFonts w:asciiTheme="majorHAnsi" w:hAnsiTheme="majorHAnsi"/>
          <w:sz w:val="24"/>
          <w:szCs w:val="24"/>
        </w:rPr>
      </w:pPr>
      <w:r>
        <w:rPr>
          <w:rFonts w:asciiTheme="majorHAnsi" w:hAnsiTheme="majorHAnsi"/>
          <w:sz w:val="24"/>
          <w:szCs w:val="24"/>
        </w:rPr>
        <w:t xml:space="preserve">During August, 2013, the Africa RISING Malawi team initiated ‘Innovation Platforms’ – as they were then </w:t>
      </w:r>
      <w:r w:rsidR="00F35ACC">
        <w:rPr>
          <w:rFonts w:asciiTheme="majorHAnsi" w:hAnsiTheme="majorHAnsi"/>
          <w:sz w:val="24"/>
          <w:szCs w:val="24"/>
        </w:rPr>
        <w:t xml:space="preserve">loosely </w:t>
      </w:r>
      <w:r>
        <w:rPr>
          <w:rFonts w:asciiTheme="majorHAnsi" w:hAnsiTheme="majorHAnsi"/>
          <w:sz w:val="24"/>
          <w:szCs w:val="24"/>
        </w:rPr>
        <w:t xml:space="preserve">referred to  - in both Dedza and Ntcheu districts. Over the next 12 months, the understanding of the </w:t>
      </w:r>
      <w:r w:rsidR="00F35ACC" w:rsidRPr="00A52253">
        <w:rPr>
          <w:rFonts w:asciiTheme="majorHAnsi" w:eastAsia="Times New Roman" w:hAnsiTheme="majorHAnsi" w:cs="Times New Roman"/>
          <w:color w:val="000000"/>
          <w:sz w:val="24"/>
          <w:szCs w:val="24"/>
          <w:lang w:eastAsia="en-GB"/>
        </w:rPr>
        <w:t>Research for Development</w:t>
      </w:r>
      <w:r w:rsidR="00F35ACC">
        <w:rPr>
          <w:rFonts w:asciiTheme="majorHAnsi" w:eastAsia="Times New Roman" w:hAnsiTheme="majorHAnsi" w:cs="Times New Roman"/>
          <w:color w:val="000000"/>
          <w:sz w:val="24"/>
          <w:szCs w:val="24"/>
          <w:lang w:eastAsia="en-GB"/>
        </w:rPr>
        <w:t xml:space="preserve"> (R4D)</w:t>
      </w:r>
      <w:r>
        <w:rPr>
          <w:rFonts w:asciiTheme="majorHAnsi" w:hAnsiTheme="majorHAnsi"/>
          <w:sz w:val="24"/>
          <w:szCs w:val="24"/>
        </w:rPr>
        <w:t xml:space="preserve"> </w:t>
      </w:r>
      <w:r w:rsidR="00F35ACC">
        <w:rPr>
          <w:rFonts w:asciiTheme="majorHAnsi" w:hAnsiTheme="majorHAnsi"/>
          <w:sz w:val="24"/>
          <w:szCs w:val="24"/>
        </w:rPr>
        <w:t xml:space="preserve">platforms </w:t>
      </w:r>
      <w:r>
        <w:rPr>
          <w:rFonts w:asciiTheme="majorHAnsi" w:hAnsiTheme="majorHAnsi"/>
          <w:sz w:val="24"/>
          <w:szCs w:val="24"/>
        </w:rPr>
        <w:t xml:space="preserve">as </w:t>
      </w:r>
      <w:r w:rsidR="00F35ACC">
        <w:rPr>
          <w:rFonts w:asciiTheme="majorHAnsi" w:hAnsiTheme="majorHAnsi"/>
          <w:sz w:val="24"/>
          <w:szCs w:val="24"/>
        </w:rPr>
        <w:t xml:space="preserve">a </w:t>
      </w:r>
      <w:r>
        <w:rPr>
          <w:rFonts w:asciiTheme="majorHAnsi" w:hAnsiTheme="majorHAnsi"/>
          <w:sz w:val="24"/>
          <w:szCs w:val="24"/>
        </w:rPr>
        <w:t xml:space="preserve">core Africa RISING approach increased.  It is in this context that we organized </w:t>
      </w:r>
      <w:r w:rsidR="00F35ACC">
        <w:rPr>
          <w:rFonts w:asciiTheme="majorHAnsi" w:hAnsiTheme="majorHAnsi"/>
          <w:sz w:val="24"/>
          <w:szCs w:val="24"/>
        </w:rPr>
        <w:t xml:space="preserve">R4D platforms </w:t>
      </w:r>
      <w:r>
        <w:rPr>
          <w:rFonts w:asciiTheme="majorHAnsi" w:hAnsiTheme="majorHAnsi"/>
          <w:sz w:val="24"/>
          <w:szCs w:val="24"/>
        </w:rPr>
        <w:t xml:space="preserve">day workshops for </w:t>
      </w:r>
      <w:r w:rsidR="00F35ACC">
        <w:rPr>
          <w:rFonts w:asciiTheme="majorHAnsi" w:hAnsiTheme="majorHAnsi"/>
          <w:sz w:val="24"/>
          <w:szCs w:val="24"/>
        </w:rPr>
        <w:t>both Dedza and Ntcheu districts</w:t>
      </w:r>
    </w:p>
    <w:p w:rsidR="00A52253" w:rsidRDefault="00A52253" w:rsidP="00827177">
      <w:pPr>
        <w:jc w:val="both"/>
        <w:rPr>
          <w:rFonts w:asciiTheme="majorHAnsi" w:hAnsiTheme="majorHAnsi"/>
          <w:sz w:val="24"/>
          <w:szCs w:val="24"/>
        </w:rPr>
      </w:pPr>
      <w:r w:rsidRPr="00A52253">
        <w:rPr>
          <w:rFonts w:asciiTheme="majorHAnsi" w:hAnsiTheme="majorHAnsi"/>
          <w:sz w:val="24"/>
          <w:szCs w:val="24"/>
        </w:rPr>
        <w:t>The objectives of the workshop</w:t>
      </w:r>
      <w:r w:rsidR="00F35ACC">
        <w:rPr>
          <w:rFonts w:asciiTheme="majorHAnsi" w:hAnsiTheme="majorHAnsi"/>
          <w:sz w:val="24"/>
          <w:szCs w:val="24"/>
        </w:rPr>
        <w:t>s</w:t>
      </w:r>
      <w:r w:rsidRPr="00A52253">
        <w:rPr>
          <w:rFonts w:asciiTheme="majorHAnsi" w:hAnsiTheme="majorHAnsi"/>
          <w:sz w:val="24"/>
          <w:szCs w:val="24"/>
        </w:rPr>
        <w:t xml:space="preserve"> were:</w:t>
      </w:r>
    </w:p>
    <w:p w:rsidR="00F35ACC" w:rsidRDefault="00F35ACC" w:rsidP="00827177">
      <w:pPr>
        <w:numPr>
          <w:ilvl w:val="0"/>
          <w:numId w:val="1"/>
        </w:numPr>
        <w:spacing w:after="0"/>
        <w:jc w:val="both"/>
        <w:rPr>
          <w:rFonts w:asciiTheme="majorHAnsi" w:eastAsia="Times New Roman" w:hAnsiTheme="majorHAnsi" w:cs="Times New Roman"/>
          <w:color w:val="000000"/>
          <w:sz w:val="24"/>
          <w:szCs w:val="24"/>
          <w:lang w:eastAsia="en-GB"/>
        </w:rPr>
      </w:pPr>
      <w:r w:rsidRPr="000437A9">
        <w:rPr>
          <w:rFonts w:asciiTheme="majorHAnsi" w:eastAsia="Times New Roman" w:hAnsiTheme="majorHAnsi" w:cs="Times New Roman"/>
          <w:color w:val="000000"/>
          <w:sz w:val="24"/>
          <w:szCs w:val="24"/>
          <w:lang w:eastAsia="en-GB"/>
        </w:rPr>
        <w:t xml:space="preserve">To create </w:t>
      </w:r>
      <w:r>
        <w:rPr>
          <w:rFonts w:asciiTheme="majorHAnsi" w:eastAsia="Times New Roman" w:hAnsiTheme="majorHAnsi" w:cs="Times New Roman"/>
          <w:color w:val="000000"/>
          <w:sz w:val="24"/>
          <w:szCs w:val="24"/>
          <w:lang w:eastAsia="en-GB"/>
        </w:rPr>
        <w:t xml:space="preserve">increased </w:t>
      </w:r>
      <w:r w:rsidRPr="000437A9">
        <w:rPr>
          <w:rFonts w:asciiTheme="majorHAnsi" w:eastAsia="Times New Roman" w:hAnsiTheme="majorHAnsi" w:cs="Times New Roman"/>
          <w:color w:val="000000"/>
          <w:sz w:val="24"/>
          <w:szCs w:val="24"/>
          <w:lang w:eastAsia="en-GB"/>
        </w:rPr>
        <w:t xml:space="preserve">awareness </w:t>
      </w:r>
      <w:r>
        <w:rPr>
          <w:rFonts w:asciiTheme="majorHAnsi" w:eastAsia="Times New Roman" w:hAnsiTheme="majorHAnsi" w:cs="Times New Roman"/>
          <w:color w:val="000000"/>
          <w:sz w:val="24"/>
          <w:szCs w:val="24"/>
          <w:lang w:eastAsia="en-GB"/>
        </w:rPr>
        <w:t xml:space="preserve">among stakeholders </w:t>
      </w:r>
      <w:r w:rsidRPr="000437A9">
        <w:rPr>
          <w:rFonts w:asciiTheme="majorHAnsi" w:eastAsia="Times New Roman" w:hAnsiTheme="majorHAnsi" w:cs="Times New Roman"/>
          <w:color w:val="000000"/>
          <w:sz w:val="24"/>
          <w:szCs w:val="24"/>
          <w:lang w:eastAsia="en-GB"/>
        </w:rPr>
        <w:t xml:space="preserve">about </w:t>
      </w:r>
      <w:r>
        <w:rPr>
          <w:rFonts w:asciiTheme="majorHAnsi" w:eastAsia="Times New Roman" w:hAnsiTheme="majorHAnsi" w:cs="Times New Roman"/>
          <w:color w:val="000000"/>
          <w:sz w:val="24"/>
          <w:szCs w:val="24"/>
          <w:lang w:eastAsia="en-GB"/>
        </w:rPr>
        <w:t>the concept of R4D platforms in the context of Africa RISING and how this could facilitate accelerated learning and technology delivery to farmers</w:t>
      </w:r>
    </w:p>
    <w:p w:rsidR="00F35ACC" w:rsidRPr="000437A9" w:rsidRDefault="00F35ACC" w:rsidP="00827177">
      <w:pPr>
        <w:numPr>
          <w:ilvl w:val="0"/>
          <w:numId w:val="1"/>
        </w:numPr>
        <w:spacing w:after="0"/>
        <w:jc w:val="both"/>
        <w:rPr>
          <w:rFonts w:asciiTheme="majorHAnsi" w:eastAsia="Times New Roman" w:hAnsiTheme="majorHAnsi" w:cs="Times New Roman"/>
          <w:color w:val="000000"/>
          <w:sz w:val="24"/>
          <w:szCs w:val="24"/>
          <w:lang w:eastAsia="en-GB"/>
        </w:rPr>
      </w:pPr>
      <w:r w:rsidRPr="000437A9">
        <w:rPr>
          <w:rFonts w:asciiTheme="majorHAnsi" w:eastAsia="Times New Roman" w:hAnsiTheme="majorHAnsi" w:cs="Times New Roman"/>
          <w:color w:val="000000"/>
          <w:sz w:val="24"/>
          <w:szCs w:val="24"/>
          <w:lang w:eastAsia="en-GB"/>
        </w:rPr>
        <w:t xml:space="preserve">To open dialogue </w:t>
      </w:r>
      <w:r>
        <w:rPr>
          <w:rFonts w:asciiTheme="majorHAnsi" w:eastAsia="Times New Roman" w:hAnsiTheme="majorHAnsi" w:cs="Times New Roman"/>
          <w:color w:val="000000"/>
          <w:sz w:val="24"/>
          <w:szCs w:val="24"/>
          <w:lang w:eastAsia="en-GB"/>
        </w:rPr>
        <w:t xml:space="preserve">among diverse stakeholders </w:t>
      </w:r>
      <w:r w:rsidRPr="000437A9">
        <w:rPr>
          <w:rFonts w:asciiTheme="majorHAnsi" w:eastAsia="Times New Roman" w:hAnsiTheme="majorHAnsi" w:cs="Times New Roman"/>
          <w:color w:val="000000"/>
          <w:sz w:val="24"/>
          <w:szCs w:val="24"/>
          <w:lang w:eastAsia="en-GB"/>
        </w:rPr>
        <w:t xml:space="preserve">for addressing critical issues constraining smallholder farming </w:t>
      </w:r>
      <w:r>
        <w:rPr>
          <w:rFonts w:asciiTheme="majorHAnsi" w:eastAsia="Times New Roman" w:hAnsiTheme="majorHAnsi" w:cs="Times New Roman"/>
          <w:color w:val="000000"/>
          <w:sz w:val="24"/>
          <w:szCs w:val="24"/>
          <w:lang w:eastAsia="en-GB"/>
        </w:rPr>
        <w:t>in Malawi</w:t>
      </w:r>
    </w:p>
    <w:p w:rsidR="00F35ACC" w:rsidRPr="000437A9" w:rsidRDefault="00F35ACC" w:rsidP="00827177">
      <w:pPr>
        <w:numPr>
          <w:ilvl w:val="0"/>
          <w:numId w:val="1"/>
        </w:numPr>
        <w:spacing w:after="0"/>
        <w:rPr>
          <w:rFonts w:asciiTheme="majorHAnsi" w:eastAsia="Times New Roman" w:hAnsiTheme="majorHAnsi" w:cs="Times New Roman"/>
          <w:color w:val="000000"/>
          <w:sz w:val="24"/>
          <w:szCs w:val="24"/>
          <w:lang w:eastAsia="en-GB"/>
        </w:rPr>
      </w:pPr>
      <w:r w:rsidRPr="000437A9">
        <w:rPr>
          <w:rFonts w:asciiTheme="majorHAnsi" w:eastAsia="Times New Roman" w:hAnsiTheme="majorHAnsi" w:cs="Times New Roman"/>
          <w:color w:val="000000"/>
          <w:sz w:val="24"/>
          <w:szCs w:val="24"/>
          <w:lang w:eastAsia="en-GB"/>
        </w:rPr>
        <w:t xml:space="preserve">To share current experiences and lessons learnt through activities of the </w:t>
      </w:r>
      <w:r>
        <w:rPr>
          <w:rFonts w:asciiTheme="majorHAnsi" w:eastAsia="Times New Roman" w:hAnsiTheme="majorHAnsi" w:cs="Times New Roman"/>
          <w:color w:val="000000"/>
          <w:sz w:val="24"/>
          <w:szCs w:val="24"/>
          <w:lang w:eastAsia="en-GB"/>
        </w:rPr>
        <w:t>Africa RISING Project over the past 2 years</w:t>
      </w:r>
    </w:p>
    <w:p w:rsidR="00F35ACC" w:rsidRDefault="00F35ACC" w:rsidP="00827177">
      <w:pPr>
        <w:numPr>
          <w:ilvl w:val="0"/>
          <w:numId w:val="1"/>
        </w:numPr>
        <w:spacing w:after="0"/>
        <w:rPr>
          <w:rFonts w:asciiTheme="majorHAnsi" w:eastAsia="Times New Roman" w:hAnsiTheme="majorHAnsi" w:cs="Times New Roman"/>
          <w:color w:val="000000"/>
          <w:sz w:val="24"/>
          <w:szCs w:val="24"/>
          <w:lang w:eastAsia="en-GB"/>
        </w:rPr>
      </w:pPr>
      <w:r w:rsidRPr="000437A9">
        <w:rPr>
          <w:rFonts w:asciiTheme="majorHAnsi" w:eastAsia="Times New Roman" w:hAnsiTheme="majorHAnsi" w:cs="Times New Roman"/>
          <w:color w:val="000000"/>
          <w:sz w:val="24"/>
          <w:szCs w:val="24"/>
          <w:lang w:eastAsia="en-GB"/>
        </w:rPr>
        <w:t xml:space="preserve">To map out strategies and avenues for enhancing the participation of key economic players in </w:t>
      </w:r>
      <w:r>
        <w:rPr>
          <w:rFonts w:asciiTheme="majorHAnsi" w:eastAsia="Times New Roman" w:hAnsiTheme="majorHAnsi" w:cs="Times New Roman"/>
          <w:color w:val="000000"/>
          <w:sz w:val="24"/>
          <w:szCs w:val="24"/>
          <w:lang w:eastAsia="en-GB"/>
        </w:rPr>
        <w:t>R4D</w:t>
      </w:r>
      <w:r w:rsidRPr="000437A9">
        <w:rPr>
          <w:rFonts w:asciiTheme="majorHAnsi" w:eastAsia="Times New Roman" w:hAnsiTheme="majorHAnsi" w:cs="Times New Roman"/>
          <w:color w:val="000000"/>
          <w:sz w:val="24"/>
          <w:szCs w:val="24"/>
          <w:lang w:eastAsia="en-GB"/>
        </w:rPr>
        <w:t xml:space="preserve"> platforms to promote food security and livelihoods of smallholder communities</w:t>
      </w:r>
    </w:p>
    <w:p w:rsidR="00F35ACC" w:rsidRDefault="00F35ACC" w:rsidP="00F35ACC">
      <w:pPr>
        <w:spacing w:after="0" w:line="240" w:lineRule="auto"/>
        <w:ind w:left="360"/>
        <w:rPr>
          <w:rFonts w:asciiTheme="majorHAnsi" w:eastAsia="Times New Roman" w:hAnsiTheme="majorHAnsi" w:cs="Times New Roman"/>
          <w:color w:val="000000"/>
          <w:sz w:val="24"/>
          <w:szCs w:val="24"/>
          <w:lang w:eastAsia="en-GB"/>
        </w:rPr>
      </w:pPr>
    </w:p>
    <w:p w:rsidR="00F35ACC" w:rsidRDefault="00F35ACC" w:rsidP="00827177">
      <w:pPr>
        <w:spacing w:after="0"/>
        <w:jc w:val="both"/>
        <w:rPr>
          <w:rFonts w:asciiTheme="majorHAnsi" w:eastAsia="Times New Roman" w:hAnsiTheme="majorHAnsi" w:cs="Times New Roman"/>
          <w:color w:val="000000"/>
          <w:sz w:val="24"/>
          <w:szCs w:val="24"/>
          <w:lang w:eastAsia="en-GB"/>
        </w:rPr>
      </w:pPr>
    </w:p>
    <w:p w:rsidR="00F35ACC" w:rsidRDefault="00F35ACC" w:rsidP="00827177">
      <w:pPr>
        <w:spacing w:after="0"/>
        <w:jc w:val="both"/>
        <w:rPr>
          <w:rFonts w:asciiTheme="majorHAnsi" w:eastAsia="Times New Roman" w:hAnsiTheme="majorHAnsi" w:cs="Times New Roman"/>
          <w:b/>
          <w:color w:val="000000"/>
          <w:sz w:val="24"/>
          <w:szCs w:val="24"/>
          <w:lang w:eastAsia="en-GB"/>
        </w:rPr>
      </w:pPr>
      <w:r>
        <w:rPr>
          <w:rFonts w:asciiTheme="majorHAnsi" w:eastAsia="Times New Roman" w:hAnsiTheme="majorHAnsi" w:cs="Times New Roman"/>
          <w:b/>
          <w:color w:val="000000"/>
          <w:sz w:val="24"/>
          <w:szCs w:val="24"/>
          <w:lang w:eastAsia="en-GB"/>
        </w:rPr>
        <w:t>Stakeholders involved</w:t>
      </w:r>
      <w:r w:rsidR="00217849">
        <w:rPr>
          <w:rFonts w:asciiTheme="majorHAnsi" w:eastAsia="Times New Roman" w:hAnsiTheme="majorHAnsi" w:cs="Times New Roman"/>
          <w:b/>
          <w:color w:val="000000"/>
          <w:sz w:val="24"/>
          <w:szCs w:val="24"/>
          <w:lang w:eastAsia="en-GB"/>
        </w:rPr>
        <w:t xml:space="preserve"> and the workshop process</w:t>
      </w:r>
    </w:p>
    <w:p w:rsidR="00F35ACC" w:rsidRPr="00F35ACC" w:rsidRDefault="00F35ACC" w:rsidP="00827177">
      <w:pPr>
        <w:spacing w:after="0"/>
        <w:jc w:val="both"/>
        <w:rPr>
          <w:rFonts w:asciiTheme="majorHAnsi" w:eastAsia="Times New Roman" w:hAnsiTheme="majorHAnsi" w:cs="Times New Roman"/>
          <w:color w:val="000000"/>
          <w:sz w:val="24"/>
          <w:szCs w:val="24"/>
          <w:lang w:eastAsia="en-GB"/>
        </w:rPr>
      </w:pPr>
    </w:p>
    <w:p w:rsidR="007022D5" w:rsidRDefault="00F35ACC" w:rsidP="007022D5">
      <w:pPr>
        <w:spacing w:after="0"/>
        <w:jc w:val="both"/>
        <w:rPr>
          <w:rFonts w:asciiTheme="majorHAnsi" w:eastAsia="Times New Roman" w:hAnsiTheme="majorHAnsi" w:cs="Times New Roman"/>
          <w:color w:val="000000"/>
          <w:sz w:val="24"/>
          <w:szCs w:val="24"/>
          <w:lang w:eastAsia="en-GB"/>
        </w:rPr>
      </w:pPr>
      <w:r w:rsidRPr="00F35ACC">
        <w:rPr>
          <w:rFonts w:asciiTheme="majorHAnsi" w:eastAsia="Times New Roman" w:hAnsiTheme="majorHAnsi" w:cs="Times New Roman"/>
          <w:color w:val="000000"/>
          <w:sz w:val="24"/>
          <w:szCs w:val="24"/>
          <w:lang w:eastAsia="en-GB"/>
        </w:rPr>
        <w:t xml:space="preserve">The workshops </w:t>
      </w:r>
      <w:r>
        <w:rPr>
          <w:rFonts w:asciiTheme="majorHAnsi" w:eastAsia="Times New Roman" w:hAnsiTheme="majorHAnsi" w:cs="Times New Roman"/>
          <w:color w:val="000000"/>
          <w:sz w:val="24"/>
          <w:szCs w:val="24"/>
          <w:lang w:eastAsia="en-GB"/>
        </w:rPr>
        <w:t xml:space="preserve">were attended by 28 participants in Ntcheu district </w:t>
      </w:r>
      <w:r w:rsidR="005B1898">
        <w:rPr>
          <w:rFonts w:asciiTheme="majorHAnsi" w:eastAsia="Times New Roman" w:hAnsiTheme="majorHAnsi" w:cs="Times New Roman"/>
          <w:color w:val="000000"/>
          <w:sz w:val="24"/>
          <w:szCs w:val="24"/>
          <w:lang w:eastAsia="en-GB"/>
        </w:rPr>
        <w:t xml:space="preserve">(Top Photo) </w:t>
      </w:r>
      <w:r>
        <w:rPr>
          <w:rFonts w:asciiTheme="majorHAnsi" w:eastAsia="Times New Roman" w:hAnsiTheme="majorHAnsi" w:cs="Times New Roman"/>
          <w:color w:val="000000"/>
          <w:sz w:val="24"/>
          <w:szCs w:val="24"/>
          <w:lang w:eastAsia="en-GB"/>
        </w:rPr>
        <w:t>and 24 participants for Dedza districts (Appendices A and B).</w:t>
      </w:r>
      <w:r w:rsidR="0055201D">
        <w:rPr>
          <w:rFonts w:asciiTheme="majorHAnsi" w:eastAsia="Times New Roman" w:hAnsiTheme="majorHAnsi" w:cs="Times New Roman"/>
          <w:color w:val="000000"/>
          <w:sz w:val="24"/>
          <w:szCs w:val="24"/>
          <w:lang w:eastAsia="en-GB"/>
        </w:rPr>
        <w:t xml:space="preserve"> Participants</w:t>
      </w:r>
      <w:r w:rsidR="00DF4E85">
        <w:rPr>
          <w:rFonts w:asciiTheme="majorHAnsi" w:eastAsia="Times New Roman" w:hAnsiTheme="majorHAnsi" w:cs="Times New Roman"/>
          <w:color w:val="000000"/>
          <w:sz w:val="24"/>
          <w:szCs w:val="24"/>
          <w:lang w:eastAsia="en-GB"/>
        </w:rPr>
        <w:t xml:space="preserve"> were drawn from non-governmental organizations operating in the two districts (World Vision, Concern Universal, LOMADEF)</w:t>
      </w:r>
      <w:r w:rsidR="00DC7613">
        <w:rPr>
          <w:rFonts w:asciiTheme="majorHAnsi" w:eastAsia="Times New Roman" w:hAnsiTheme="majorHAnsi" w:cs="Times New Roman"/>
          <w:color w:val="000000"/>
          <w:sz w:val="24"/>
          <w:szCs w:val="24"/>
          <w:lang w:eastAsia="en-GB"/>
        </w:rPr>
        <w:t>, the</w:t>
      </w:r>
      <w:r w:rsidR="00DF4E85">
        <w:rPr>
          <w:rFonts w:asciiTheme="majorHAnsi" w:eastAsia="Times New Roman" w:hAnsiTheme="majorHAnsi" w:cs="Times New Roman"/>
          <w:color w:val="000000"/>
          <w:sz w:val="24"/>
          <w:szCs w:val="24"/>
          <w:lang w:eastAsia="en-GB"/>
        </w:rPr>
        <w:t xml:space="preserve"> District Commissioner’s office, and from </w:t>
      </w:r>
      <w:r w:rsidR="00DC7613">
        <w:rPr>
          <w:rFonts w:asciiTheme="majorHAnsi" w:eastAsia="Times New Roman" w:hAnsiTheme="majorHAnsi" w:cs="Times New Roman"/>
          <w:color w:val="000000"/>
          <w:sz w:val="24"/>
          <w:szCs w:val="24"/>
          <w:lang w:eastAsia="en-GB"/>
        </w:rPr>
        <w:t xml:space="preserve">Malawi Government </w:t>
      </w:r>
      <w:r w:rsidR="00DC7613">
        <w:rPr>
          <w:rFonts w:asciiTheme="majorHAnsi" w:eastAsia="Times New Roman" w:hAnsiTheme="majorHAnsi" w:cs="Times New Roman"/>
          <w:color w:val="000000"/>
          <w:sz w:val="24"/>
          <w:szCs w:val="24"/>
          <w:lang w:eastAsia="en-GB"/>
        </w:rPr>
        <w:lastRenderedPageBreak/>
        <w:t>ministries, with interests ranging from agriculture (crop and livestock), environment management, women and youth development and human nutrition.</w:t>
      </w:r>
    </w:p>
    <w:p w:rsidR="007022D5" w:rsidRDefault="00217849" w:rsidP="007022D5">
      <w:pPr>
        <w:spacing w:before="120" w:after="0"/>
        <w:jc w:val="both"/>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 xml:space="preserve">R4D platform members were asked to introduce </w:t>
      </w:r>
      <w:r w:rsidRPr="00217849">
        <w:rPr>
          <w:rFonts w:asciiTheme="majorHAnsi" w:eastAsia="Times New Roman" w:hAnsiTheme="majorHAnsi" w:cs="Times New Roman"/>
          <w:color w:val="000000"/>
          <w:sz w:val="24"/>
          <w:szCs w:val="24"/>
          <w:lang w:eastAsia="en-GB"/>
        </w:rPr>
        <w:t>themselves, indicating their affiliation</w:t>
      </w:r>
      <w:r w:rsidR="007022D5">
        <w:rPr>
          <w:rFonts w:asciiTheme="majorHAnsi" w:eastAsia="Times New Roman" w:hAnsiTheme="majorHAnsi" w:cs="Times New Roman"/>
          <w:color w:val="000000"/>
          <w:sz w:val="24"/>
          <w:szCs w:val="24"/>
          <w:lang w:eastAsia="en-GB"/>
        </w:rPr>
        <w:t xml:space="preserve"> and special interests. </w:t>
      </w:r>
      <w:r w:rsidRPr="00217849">
        <w:rPr>
          <w:rFonts w:asciiTheme="majorHAnsi" w:eastAsia="Times New Roman" w:hAnsiTheme="majorHAnsi" w:cs="Times New Roman"/>
          <w:color w:val="000000"/>
          <w:sz w:val="24"/>
          <w:szCs w:val="24"/>
          <w:lang w:eastAsia="en-GB"/>
        </w:rPr>
        <w:t xml:space="preserve">After the </w:t>
      </w:r>
      <w:r w:rsidR="007022D5">
        <w:rPr>
          <w:rFonts w:asciiTheme="majorHAnsi" w:eastAsia="Times New Roman" w:hAnsiTheme="majorHAnsi" w:cs="Times New Roman"/>
          <w:color w:val="000000"/>
          <w:sz w:val="24"/>
          <w:szCs w:val="24"/>
          <w:lang w:eastAsia="en-GB"/>
        </w:rPr>
        <w:t>introductions</w:t>
      </w:r>
      <w:r w:rsidRPr="00217849">
        <w:rPr>
          <w:rFonts w:asciiTheme="majorHAnsi" w:eastAsia="Times New Roman" w:hAnsiTheme="majorHAnsi" w:cs="Times New Roman"/>
          <w:color w:val="000000"/>
          <w:sz w:val="24"/>
          <w:szCs w:val="24"/>
          <w:lang w:eastAsia="en-GB"/>
        </w:rPr>
        <w:t xml:space="preserve">, </w:t>
      </w:r>
      <w:r w:rsidR="007022D5">
        <w:rPr>
          <w:rFonts w:asciiTheme="majorHAnsi" w:eastAsia="Times New Roman" w:hAnsiTheme="majorHAnsi" w:cs="Times New Roman"/>
          <w:color w:val="000000"/>
          <w:sz w:val="24"/>
          <w:szCs w:val="24"/>
          <w:lang w:eastAsia="en-GB"/>
        </w:rPr>
        <w:t>the District Commissioners officially welcomed the participants and highlighted the critical role that research is supposed to play for the advancement of smallholder farmers in Malawi. Dr Chikowo then followed with a power point presentation, on Africa RISING project in general, and later highlighting the earlier Africa RISING efforts on the formation of R4D platforms in the districts and progress to date. Thereafter, the workshop sought to have a common understanding of R4D platforms among all stakeholders.</w:t>
      </w:r>
    </w:p>
    <w:p w:rsidR="007022D5" w:rsidRDefault="007022D5" w:rsidP="007022D5">
      <w:pPr>
        <w:spacing w:before="120" w:after="0"/>
        <w:jc w:val="both"/>
        <w:rPr>
          <w:rFonts w:asciiTheme="majorHAnsi" w:eastAsia="Times New Roman" w:hAnsiTheme="majorHAnsi" w:cs="Times New Roman"/>
          <w:color w:val="000000"/>
          <w:sz w:val="24"/>
          <w:szCs w:val="24"/>
          <w:lang w:eastAsia="en-GB"/>
        </w:rPr>
      </w:pPr>
    </w:p>
    <w:p w:rsidR="00F35ACC" w:rsidRPr="00827177" w:rsidRDefault="005C7776" w:rsidP="00827177">
      <w:pPr>
        <w:spacing w:after="0"/>
        <w:jc w:val="both"/>
        <w:rPr>
          <w:rFonts w:asciiTheme="majorHAnsi" w:eastAsia="Times New Roman" w:hAnsiTheme="majorHAnsi" w:cs="Times New Roman"/>
          <w:b/>
          <w:color w:val="000000"/>
          <w:sz w:val="24"/>
          <w:szCs w:val="24"/>
          <w:lang w:eastAsia="en-GB"/>
        </w:rPr>
      </w:pPr>
      <w:r>
        <w:rPr>
          <w:rFonts w:asciiTheme="majorHAnsi" w:eastAsia="Times New Roman" w:hAnsiTheme="majorHAnsi" w:cs="Times New Roman"/>
          <w:b/>
          <w:color w:val="000000"/>
          <w:sz w:val="24"/>
          <w:szCs w:val="24"/>
          <w:lang w:eastAsia="en-GB"/>
        </w:rPr>
        <w:t>S</w:t>
      </w:r>
      <w:r w:rsidR="009C1924">
        <w:rPr>
          <w:rFonts w:asciiTheme="majorHAnsi" w:eastAsia="Times New Roman" w:hAnsiTheme="majorHAnsi" w:cs="Times New Roman"/>
          <w:b/>
          <w:color w:val="000000"/>
          <w:sz w:val="24"/>
          <w:szCs w:val="24"/>
          <w:lang w:eastAsia="en-GB"/>
        </w:rPr>
        <w:t>etting the scene</w:t>
      </w:r>
      <w:r>
        <w:rPr>
          <w:rFonts w:asciiTheme="majorHAnsi" w:eastAsia="Times New Roman" w:hAnsiTheme="majorHAnsi" w:cs="Times New Roman"/>
          <w:b/>
          <w:color w:val="000000"/>
          <w:sz w:val="24"/>
          <w:szCs w:val="24"/>
          <w:lang w:eastAsia="en-GB"/>
        </w:rPr>
        <w:t>: What are innovation systems?</w:t>
      </w:r>
    </w:p>
    <w:p w:rsidR="00F35ACC" w:rsidRDefault="00F35ACC" w:rsidP="00827177">
      <w:pPr>
        <w:spacing w:after="0"/>
        <w:jc w:val="both"/>
        <w:rPr>
          <w:rFonts w:asciiTheme="majorHAnsi" w:eastAsia="Times New Roman" w:hAnsiTheme="majorHAnsi" w:cs="Times New Roman"/>
          <w:color w:val="000000"/>
          <w:sz w:val="24"/>
          <w:szCs w:val="24"/>
          <w:lang w:eastAsia="en-GB"/>
        </w:rPr>
      </w:pPr>
    </w:p>
    <w:p w:rsidR="00C90760" w:rsidRPr="000437A9" w:rsidRDefault="00C90760" w:rsidP="00C90760">
      <w:pPr>
        <w:spacing w:after="0"/>
        <w:jc w:val="both"/>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The basic concept of innovation systems approach in the agricultural context hinges on fostering</w:t>
      </w:r>
      <w:r w:rsidRPr="000437A9">
        <w:rPr>
          <w:rFonts w:asciiTheme="majorHAnsi" w:eastAsia="Times New Roman" w:hAnsiTheme="majorHAnsi" w:cs="Times New Roman"/>
          <w:color w:val="000000"/>
          <w:sz w:val="24"/>
          <w:szCs w:val="24"/>
          <w:lang w:eastAsia="en-GB"/>
        </w:rPr>
        <w:t xml:space="preserve"> effective partnerships for delivery of agricultural services and benefits to farmers</w:t>
      </w:r>
      <w:r>
        <w:rPr>
          <w:rFonts w:asciiTheme="majorHAnsi" w:eastAsia="Times New Roman" w:hAnsiTheme="majorHAnsi" w:cs="Times New Roman"/>
          <w:color w:val="000000"/>
          <w:sz w:val="24"/>
          <w:szCs w:val="24"/>
          <w:lang w:eastAsia="en-GB"/>
        </w:rPr>
        <w:t xml:space="preserve"> among diverse stakeholders. Platform stakeholders are expected to actively participate in </w:t>
      </w:r>
      <w:r w:rsidR="009C1924">
        <w:rPr>
          <w:rFonts w:asciiTheme="majorHAnsi" w:eastAsia="Times New Roman" w:hAnsiTheme="majorHAnsi" w:cs="Times New Roman"/>
          <w:color w:val="000000"/>
          <w:sz w:val="24"/>
          <w:szCs w:val="24"/>
          <w:lang w:eastAsia="en-GB"/>
        </w:rPr>
        <w:t xml:space="preserve">contributing their individual/institutional expertise in collectively </w:t>
      </w:r>
      <w:r w:rsidR="003A0839">
        <w:rPr>
          <w:rFonts w:asciiTheme="majorHAnsi" w:eastAsia="Times New Roman" w:hAnsiTheme="majorHAnsi" w:cs="Times New Roman"/>
          <w:color w:val="000000"/>
          <w:sz w:val="24"/>
          <w:szCs w:val="24"/>
          <w:lang w:eastAsia="en-GB"/>
        </w:rPr>
        <w:t xml:space="preserve">developing solutions to address </w:t>
      </w:r>
      <w:r w:rsidR="009C1924">
        <w:rPr>
          <w:rFonts w:asciiTheme="majorHAnsi" w:eastAsia="Times New Roman" w:hAnsiTheme="majorHAnsi" w:cs="Times New Roman"/>
          <w:color w:val="000000"/>
          <w:sz w:val="24"/>
          <w:szCs w:val="24"/>
          <w:lang w:eastAsia="en-GB"/>
        </w:rPr>
        <w:t>challenges in different production systems/value chains</w:t>
      </w:r>
      <w:r w:rsidR="003A0839">
        <w:rPr>
          <w:rFonts w:asciiTheme="majorHAnsi" w:eastAsia="Times New Roman" w:hAnsiTheme="majorHAnsi" w:cs="Times New Roman"/>
          <w:color w:val="000000"/>
          <w:sz w:val="24"/>
          <w:szCs w:val="24"/>
          <w:lang w:eastAsia="en-GB"/>
        </w:rPr>
        <w:t xml:space="preserve">. </w:t>
      </w:r>
      <w:r>
        <w:rPr>
          <w:rFonts w:asciiTheme="majorHAnsi" w:eastAsia="Times New Roman" w:hAnsiTheme="majorHAnsi" w:cs="Times New Roman"/>
          <w:color w:val="000000"/>
          <w:sz w:val="24"/>
          <w:szCs w:val="24"/>
          <w:lang w:eastAsia="en-GB"/>
        </w:rPr>
        <w:t>Thus, this</w:t>
      </w:r>
      <w:r w:rsidRPr="000437A9">
        <w:rPr>
          <w:rFonts w:asciiTheme="majorHAnsi" w:eastAsia="Times New Roman" w:hAnsiTheme="majorHAnsi" w:cs="Times New Roman"/>
          <w:color w:val="000000"/>
          <w:sz w:val="24"/>
          <w:szCs w:val="24"/>
          <w:lang w:eastAsia="en-GB"/>
        </w:rPr>
        <w:t xml:space="preserve"> coalition of research and development actors </w:t>
      </w:r>
      <w:r>
        <w:rPr>
          <w:rFonts w:asciiTheme="majorHAnsi" w:eastAsia="Times New Roman" w:hAnsiTheme="majorHAnsi" w:cs="Times New Roman"/>
          <w:color w:val="000000"/>
          <w:sz w:val="24"/>
          <w:szCs w:val="24"/>
          <w:lang w:eastAsia="en-GB"/>
        </w:rPr>
        <w:t>has</w:t>
      </w:r>
      <w:r w:rsidRPr="000437A9">
        <w:rPr>
          <w:rFonts w:asciiTheme="majorHAnsi" w:eastAsia="Times New Roman" w:hAnsiTheme="majorHAnsi" w:cs="Times New Roman"/>
          <w:color w:val="000000"/>
          <w:sz w:val="24"/>
          <w:szCs w:val="24"/>
          <w:lang w:eastAsia="en-GB"/>
        </w:rPr>
        <w:t xml:space="preserve"> a shared vision and operational objective, but with each participating actor deriving their desired benefit in the process</w:t>
      </w:r>
      <w:r>
        <w:rPr>
          <w:rFonts w:asciiTheme="majorHAnsi" w:eastAsia="Times New Roman" w:hAnsiTheme="majorHAnsi" w:cs="Times New Roman"/>
          <w:color w:val="000000"/>
          <w:sz w:val="24"/>
          <w:szCs w:val="24"/>
          <w:lang w:eastAsia="en-GB"/>
        </w:rPr>
        <w:t xml:space="preserve"> (win-win scenario)</w:t>
      </w:r>
      <w:r w:rsidR="003A0839">
        <w:rPr>
          <w:rFonts w:asciiTheme="majorHAnsi" w:eastAsia="Times New Roman" w:hAnsiTheme="majorHAnsi" w:cs="Times New Roman"/>
          <w:color w:val="000000"/>
          <w:sz w:val="24"/>
          <w:szCs w:val="24"/>
          <w:lang w:eastAsia="en-GB"/>
        </w:rPr>
        <w:t>. We sought to make these concepts clear to all participants.</w:t>
      </w:r>
    </w:p>
    <w:p w:rsidR="00763107" w:rsidRDefault="00C90760" w:rsidP="003A0839">
      <w:pPr>
        <w:spacing w:before="240" w:after="240"/>
        <w:rPr>
          <w:rFonts w:asciiTheme="majorHAnsi" w:eastAsia="Times New Roman" w:hAnsiTheme="majorHAnsi" w:cs="Times New Roman"/>
          <w:color w:val="000000"/>
          <w:sz w:val="24"/>
          <w:szCs w:val="24"/>
          <w:lang w:eastAsia="en-GB"/>
        </w:rPr>
      </w:pPr>
      <w:r w:rsidRPr="005E1BBA">
        <w:rPr>
          <w:rFonts w:asciiTheme="majorHAnsi" w:eastAsia="Times New Roman" w:hAnsiTheme="majorHAnsi" w:cs="Times New Roman"/>
          <w:color w:val="000000"/>
          <w:sz w:val="24"/>
          <w:szCs w:val="24"/>
          <w:lang w:eastAsia="en-GB"/>
        </w:rPr>
        <w:t> </w:t>
      </w:r>
      <w:r w:rsidR="003A0839">
        <w:rPr>
          <w:rFonts w:asciiTheme="majorHAnsi" w:eastAsia="Times New Roman" w:hAnsiTheme="majorHAnsi" w:cs="Times New Roman"/>
          <w:color w:val="000000"/>
          <w:sz w:val="24"/>
          <w:szCs w:val="24"/>
          <w:lang w:eastAsia="en-GB"/>
        </w:rPr>
        <w:t>To make this possible, t</w:t>
      </w:r>
      <w:r>
        <w:rPr>
          <w:rFonts w:asciiTheme="majorHAnsi" w:eastAsia="Times New Roman" w:hAnsiTheme="majorHAnsi" w:cs="Times New Roman"/>
          <w:color w:val="000000"/>
          <w:sz w:val="24"/>
          <w:szCs w:val="24"/>
          <w:lang w:eastAsia="en-GB"/>
        </w:rPr>
        <w:t>he workshops started by deliberations on the understanding by participants on innovation systems in general.</w:t>
      </w:r>
      <w:r w:rsidR="003A0839">
        <w:rPr>
          <w:rFonts w:asciiTheme="majorHAnsi" w:eastAsia="Times New Roman" w:hAnsiTheme="majorHAnsi" w:cs="Times New Roman"/>
          <w:color w:val="000000"/>
          <w:sz w:val="24"/>
          <w:szCs w:val="24"/>
          <w:lang w:eastAsia="en-GB"/>
        </w:rPr>
        <w:t xml:space="preserve"> </w:t>
      </w:r>
      <w:r w:rsidR="00763107">
        <w:rPr>
          <w:rFonts w:asciiTheme="majorHAnsi" w:eastAsia="Times New Roman" w:hAnsiTheme="majorHAnsi" w:cs="Times New Roman"/>
          <w:color w:val="000000"/>
          <w:sz w:val="24"/>
          <w:szCs w:val="24"/>
          <w:lang w:eastAsia="en-GB"/>
        </w:rPr>
        <w:t>Participants came up with the following ideas pertaining to innovations systems:</w:t>
      </w:r>
    </w:p>
    <w:p w:rsidR="00763107" w:rsidRDefault="00763107" w:rsidP="00763107">
      <w:pPr>
        <w:pStyle w:val="ListParagraph"/>
        <w:numPr>
          <w:ilvl w:val="0"/>
          <w:numId w:val="8"/>
        </w:numPr>
        <w:spacing w:before="240" w:after="24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Working together</w:t>
      </w:r>
    </w:p>
    <w:p w:rsidR="00763107" w:rsidRDefault="00763107" w:rsidP="00763107">
      <w:pPr>
        <w:pStyle w:val="ListParagraph"/>
        <w:numPr>
          <w:ilvl w:val="0"/>
          <w:numId w:val="8"/>
        </w:numPr>
        <w:spacing w:before="240" w:after="24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Communism and capitalism mixed!</w:t>
      </w:r>
    </w:p>
    <w:p w:rsidR="00763107" w:rsidRDefault="00763107" w:rsidP="00763107">
      <w:pPr>
        <w:pStyle w:val="ListParagraph"/>
        <w:numPr>
          <w:ilvl w:val="0"/>
          <w:numId w:val="8"/>
        </w:numPr>
        <w:spacing w:before="240" w:after="24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Creating new things</w:t>
      </w:r>
    </w:p>
    <w:p w:rsidR="00763107" w:rsidRDefault="00763107" w:rsidP="00763107">
      <w:pPr>
        <w:pStyle w:val="ListParagraph"/>
        <w:numPr>
          <w:ilvl w:val="0"/>
          <w:numId w:val="8"/>
        </w:numPr>
        <w:spacing w:before="240" w:after="24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Working across disciplines</w:t>
      </w:r>
    </w:p>
    <w:p w:rsidR="00763107" w:rsidRDefault="00763107" w:rsidP="00763107">
      <w:pPr>
        <w:pStyle w:val="ListParagraph"/>
        <w:numPr>
          <w:ilvl w:val="0"/>
          <w:numId w:val="8"/>
        </w:numPr>
        <w:spacing w:before="240" w:after="24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Experiments on farmer fields</w:t>
      </w:r>
    </w:p>
    <w:p w:rsidR="00763107" w:rsidRDefault="00763107" w:rsidP="00763107">
      <w:pPr>
        <w:pStyle w:val="ListParagraph"/>
        <w:numPr>
          <w:ilvl w:val="0"/>
          <w:numId w:val="8"/>
        </w:numPr>
        <w:spacing w:before="240" w:after="24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Marketing for profits</w:t>
      </w:r>
    </w:p>
    <w:p w:rsidR="00763107" w:rsidRDefault="00763107" w:rsidP="00763107">
      <w:pPr>
        <w:pStyle w:val="ListParagraph"/>
        <w:numPr>
          <w:ilvl w:val="0"/>
          <w:numId w:val="8"/>
        </w:numPr>
        <w:spacing w:before="240" w:after="24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Farmers using intercropping</w:t>
      </w:r>
    </w:p>
    <w:p w:rsidR="00763107" w:rsidRDefault="00763107" w:rsidP="00763107">
      <w:pPr>
        <w:pStyle w:val="ListParagraph"/>
        <w:numPr>
          <w:ilvl w:val="0"/>
          <w:numId w:val="8"/>
        </w:numPr>
        <w:spacing w:before="240" w:after="24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Farmers using fertilizers and good seed</w:t>
      </w:r>
    </w:p>
    <w:p w:rsidR="00763107" w:rsidRDefault="00763107" w:rsidP="00763107">
      <w:pPr>
        <w:pStyle w:val="ListParagraph"/>
        <w:numPr>
          <w:ilvl w:val="0"/>
          <w:numId w:val="8"/>
        </w:numPr>
        <w:spacing w:before="240" w:after="24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Policy makers listening to technocrats and then implementing as suggested</w:t>
      </w:r>
    </w:p>
    <w:p w:rsidR="00763107" w:rsidRPr="00763107" w:rsidRDefault="00763107" w:rsidP="00763107">
      <w:pPr>
        <w:pStyle w:val="ListParagraph"/>
        <w:numPr>
          <w:ilvl w:val="0"/>
          <w:numId w:val="8"/>
        </w:numPr>
        <w:spacing w:before="240" w:after="24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Etc</w:t>
      </w:r>
    </w:p>
    <w:p w:rsidR="00C90760" w:rsidRDefault="00763107" w:rsidP="003A0839">
      <w:pPr>
        <w:spacing w:before="240" w:after="24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At the end of the deliberations, we summarized the concept in three points</w:t>
      </w:r>
      <w:r w:rsidR="00992138">
        <w:rPr>
          <w:rFonts w:asciiTheme="majorHAnsi" w:eastAsia="Times New Roman" w:hAnsiTheme="majorHAnsi" w:cs="Times New Roman"/>
          <w:color w:val="000000"/>
          <w:sz w:val="24"/>
          <w:szCs w:val="24"/>
          <w:lang w:eastAsia="en-GB"/>
        </w:rPr>
        <w:t>, drawn from relevant literature:</w:t>
      </w:r>
    </w:p>
    <w:p w:rsidR="007022D5" w:rsidRPr="00763107" w:rsidRDefault="007022D5" w:rsidP="00763107">
      <w:pPr>
        <w:numPr>
          <w:ilvl w:val="0"/>
          <w:numId w:val="9"/>
        </w:numPr>
        <w:spacing w:before="240" w:after="240"/>
        <w:rPr>
          <w:rFonts w:asciiTheme="majorHAnsi" w:eastAsia="Times New Roman" w:hAnsiTheme="majorHAnsi" w:cs="Times New Roman"/>
          <w:color w:val="000000"/>
          <w:sz w:val="24"/>
          <w:szCs w:val="24"/>
          <w:lang w:eastAsia="en-GB"/>
        </w:rPr>
      </w:pPr>
      <w:r w:rsidRPr="00763107">
        <w:rPr>
          <w:rFonts w:asciiTheme="majorHAnsi" w:eastAsia="Times New Roman" w:hAnsiTheme="majorHAnsi" w:cs="Times New Roman"/>
          <w:color w:val="000000"/>
          <w:sz w:val="24"/>
          <w:szCs w:val="24"/>
          <w:lang w:val="en-GB" w:eastAsia="en-GB"/>
        </w:rPr>
        <w:lastRenderedPageBreak/>
        <w:t>‘innovation platforms’  an organisational model for stimulating innovation and development</w:t>
      </w:r>
    </w:p>
    <w:p w:rsidR="007022D5" w:rsidRPr="00763107" w:rsidRDefault="007022D5" w:rsidP="00763107">
      <w:pPr>
        <w:numPr>
          <w:ilvl w:val="0"/>
          <w:numId w:val="9"/>
        </w:numPr>
        <w:spacing w:before="240" w:after="240"/>
        <w:rPr>
          <w:rFonts w:asciiTheme="majorHAnsi" w:eastAsia="Times New Roman" w:hAnsiTheme="majorHAnsi" w:cs="Times New Roman"/>
          <w:color w:val="000000"/>
          <w:sz w:val="24"/>
          <w:szCs w:val="24"/>
          <w:lang w:eastAsia="en-GB"/>
        </w:rPr>
      </w:pPr>
      <w:r w:rsidRPr="00763107">
        <w:rPr>
          <w:rFonts w:asciiTheme="majorHAnsi" w:eastAsia="Times New Roman" w:hAnsiTheme="majorHAnsi" w:cs="Times New Roman"/>
          <w:color w:val="000000"/>
          <w:sz w:val="24"/>
          <w:szCs w:val="24"/>
          <w:lang w:val="en-GB" w:eastAsia="en-GB"/>
        </w:rPr>
        <w:t>meaningful change happens in networks of interdependent actors, who cannot change if others do not simultaneously change</w:t>
      </w:r>
    </w:p>
    <w:p w:rsidR="007022D5" w:rsidRPr="00763107" w:rsidRDefault="005C7776" w:rsidP="00763107">
      <w:pPr>
        <w:numPr>
          <w:ilvl w:val="0"/>
          <w:numId w:val="9"/>
        </w:numPr>
        <w:spacing w:before="240" w:after="24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val="en-GB" w:eastAsia="en-GB"/>
        </w:rPr>
        <w:t>h</w:t>
      </w:r>
      <w:r w:rsidR="007022D5" w:rsidRPr="00763107">
        <w:rPr>
          <w:rFonts w:asciiTheme="majorHAnsi" w:eastAsia="Times New Roman" w:hAnsiTheme="majorHAnsi" w:cs="Times New Roman"/>
          <w:color w:val="000000"/>
          <w:sz w:val="24"/>
          <w:szCs w:val="24"/>
          <w:lang w:val="en-GB" w:eastAsia="en-GB"/>
        </w:rPr>
        <w:t>ence, innovation depends on different stakeholders (e.g. farmers and relevant parties in a value chain) adopting different practices in a more or less concerted manner – based on some kind of coordination, agreement and mutual expectation.</w:t>
      </w:r>
    </w:p>
    <w:p w:rsidR="00A52253" w:rsidRPr="00F24C69" w:rsidRDefault="00217849" w:rsidP="00F24C69">
      <w:pPr>
        <w:jc w:val="both"/>
        <w:rPr>
          <w:rFonts w:asciiTheme="majorHAnsi" w:hAnsiTheme="majorHAnsi"/>
          <w:b/>
          <w:sz w:val="24"/>
          <w:szCs w:val="24"/>
        </w:rPr>
      </w:pPr>
      <w:r>
        <w:rPr>
          <w:rFonts w:asciiTheme="majorHAnsi" w:hAnsiTheme="majorHAnsi"/>
          <w:b/>
          <w:sz w:val="24"/>
          <w:szCs w:val="24"/>
        </w:rPr>
        <w:t>Guiding discussion q</w:t>
      </w:r>
      <w:r w:rsidR="00F24C69" w:rsidRPr="00F24C69">
        <w:rPr>
          <w:rFonts w:asciiTheme="majorHAnsi" w:hAnsiTheme="majorHAnsi"/>
          <w:b/>
          <w:sz w:val="24"/>
          <w:szCs w:val="24"/>
        </w:rPr>
        <w:t xml:space="preserve">uestions (in </w:t>
      </w:r>
      <w:r w:rsidR="003A4BD9">
        <w:rPr>
          <w:rFonts w:asciiTheme="majorHAnsi" w:hAnsiTheme="majorHAnsi"/>
          <w:b/>
          <w:sz w:val="24"/>
          <w:szCs w:val="24"/>
        </w:rPr>
        <w:t>three</w:t>
      </w:r>
      <w:r w:rsidR="00F24C69" w:rsidRPr="00F24C69">
        <w:rPr>
          <w:rFonts w:asciiTheme="majorHAnsi" w:hAnsiTheme="majorHAnsi"/>
          <w:b/>
          <w:sz w:val="24"/>
          <w:szCs w:val="24"/>
        </w:rPr>
        <w:t xml:space="preserve"> groups)</w:t>
      </w:r>
    </w:p>
    <w:p w:rsidR="00A52253" w:rsidRPr="00F24C69" w:rsidRDefault="00F24C69" w:rsidP="00F24C69">
      <w:pPr>
        <w:jc w:val="both"/>
        <w:rPr>
          <w:rFonts w:asciiTheme="majorHAnsi" w:eastAsia="Times New Roman" w:hAnsiTheme="majorHAnsi" w:cs="Times New Roman"/>
          <w:color w:val="000000"/>
          <w:sz w:val="24"/>
          <w:szCs w:val="24"/>
          <w:lang w:eastAsia="en-GB"/>
        </w:rPr>
      </w:pPr>
      <w:r w:rsidRPr="00F24C69">
        <w:rPr>
          <w:rFonts w:asciiTheme="majorHAnsi" w:eastAsia="Times New Roman" w:hAnsiTheme="majorHAnsi" w:cs="Times New Roman"/>
          <w:color w:val="000000"/>
          <w:sz w:val="24"/>
          <w:szCs w:val="24"/>
          <w:lang w:eastAsia="en-GB"/>
        </w:rPr>
        <w:t>The workshops included group and plenary discussion sessions, to draw out what could be done to stimulate farmers to participate in agricultural technology uptake and improve their incomes. It was envisaged that the workshop would contribute to the identification of desired outcomes and set-out responsibilities and timelines for agreed plans and course of action. Three groups were constituted and the following questions were given to the groups for discussion</w:t>
      </w:r>
    </w:p>
    <w:p w:rsidR="00A52253" w:rsidRPr="00F24C69" w:rsidRDefault="00A52253" w:rsidP="00F24C69">
      <w:pPr>
        <w:numPr>
          <w:ilvl w:val="0"/>
          <w:numId w:val="6"/>
        </w:numPr>
        <w:spacing w:after="0"/>
        <w:ind w:hanging="720"/>
        <w:jc w:val="both"/>
        <w:rPr>
          <w:rFonts w:asciiTheme="majorHAnsi" w:hAnsiTheme="majorHAnsi"/>
          <w:sz w:val="24"/>
          <w:szCs w:val="24"/>
        </w:rPr>
      </w:pPr>
      <w:r w:rsidRPr="00A52253">
        <w:rPr>
          <w:rFonts w:asciiTheme="majorHAnsi" w:hAnsiTheme="majorHAnsi"/>
          <w:sz w:val="24"/>
          <w:szCs w:val="24"/>
        </w:rPr>
        <w:t xml:space="preserve">How can </w:t>
      </w:r>
      <w:r w:rsidR="00F24C69">
        <w:rPr>
          <w:rFonts w:asciiTheme="majorHAnsi" w:hAnsiTheme="majorHAnsi"/>
          <w:sz w:val="24"/>
          <w:szCs w:val="24"/>
        </w:rPr>
        <w:t>R4D platforms</w:t>
      </w:r>
      <w:r w:rsidRPr="00A52253">
        <w:rPr>
          <w:rFonts w:asciiTheme="majorHAnsi" w:hAnsiTheme="majorHAnsi"/>
          <w:sz w:val="24"/>
          <w:szCs w:val="24"/>
        </w:rPr>
        <w:t xml:space="preserve"> work to innovate with farmers and stimulate farmers’ participation in agricultural technology uptake and improve their incomes? </w:t>
      </w:r>
    </w:p>
    <w:p w:rsidR="00A52253" w:rsidRPr="00A52253" w:rsidRDefault="00A52253" w:rsidP="00F24C69">
      <w:pPr>
        <w:numPr>
          <w:ilvl w:val="0"/>
          <w:numId w:val="6"/>
        </w:numPr>
        <w:tabs>
          <w:tab w:val="clear" w:pos="1440"/>
          <w:tab w:val="num" w:pos="720"/>
        </w:tabs>
        <w:spacing w:after="0"/>
        <w:ind w:hanging="720"/>
        <w:jc w:val="both"/>
        <w:rPr>
          <w:rFonts w:asciiTheme="majorHAnsi" w:hAnsiTheme="majorHAnsi"/>
          <w:sz w:val="24"/>
          <w:szCs w:val="24"/>
        </w:rPr>
      </w:pPr>
      <w:r w:rsidRPr="00A52253">
        <w:rPr>
          <w:rFonts w:asciiTheme="majorHAnsi" w:hAnsiTheme="majorHAnsi"/>
          <w:sz w:val="24"/>
          <w:szCs w:val="24"/>
        </w:rPr>
        <w:t xml:space="preserve">What are the necessary technical, institutional and policy ingredients that make things happen, and which are the members within the </w:t>
      </w:r>
      <w:r w:rsidR="00F24C69">
        <w:rPr>
          <w:rFonts w:asciiTheme="majorHAnsi" w:hAnsiTheme="majorHAnsi"/>
          <w:sz w:val="24"/>
          <w:szCs w:val="24"/>
        </w:rPr>
        <w:t>R4D platform</w:t>
      </w:r>
      <w:r w:rsidRPr="00A52253">
        <w:rPr>
          <w:rFonts w:asciiTheme="majorHAnsi" w:hAnsiTheme="majorHAnsi"/>
          <w:sz w:val="24"/>
          <w:szCs w:val="24"/>
        </w:rPr>
        <w:t xml:space="preserve"> that can efficiently deliver those links? </w:t>
      </w:r>
    </w:p>
    <w:p w:rsidR="00A52253" w:rsidRPr="00A52253" w:rsidRDefault="00A52253" w:rsidP="00F24C69">
      <w:pPr>
        <w:numPr>
          <w:ilvl w:val="0"/>
          <w:numId w:val="6"/>
        </w:numPr>
        <w:spacing w:after="0"/>
        <w:ind w:hanging="720"/>
        <w:jc w:val="both"/>
        <w:rPr>
          <w:rFonts w:asciiTheme="majorHAnsi" w:hAnsiTheme="majorHAnsi"/>
          <w:sz w:val="24"/>
          <w:szCs w:val="24"/>
        </w:rPr>
      </w:pPr>
      <w:r w:rsidRPr="00A52253">
        <w:rPr>
          <w:rFonts w:asciiTheme="majorHAnsi" w:hAnsiTheme="majorHAnsi"/>
          <w:sz w:val="24"/>
          <w:szCs w:val="24"/>
        </w:rPr>
        <w:t xml:space="preserve">Are there any potentially critical individuals or institutions that are not currently constituted in the </w:t>
      </w:r>
      <w:r w:rsidR="00F24C69">
        <w:rPr>
          <w:rFonts w:asciiTheme="majorHAnsi" w:hAnsiTheme="majorHAnsi"/>
          <w:sz w:val="24"/>
          <w:szCs w:val="24"/>
        </w:rPr>
        <w:t>R4D platforms</w:t>
      </w:r>
      <w:r w:rsidRPr="00A52253">
        <w:rPr>
          <w:rFonts w:asciiTheme="majorHAnsi" w:hAnsiTheme="majorHAnsi"/>
          <w:sz w:val="24"/>
          <w:szCs w:val="24"/>
        </w:rPr>
        <w:t>?</w:t>
      </w:r>
    </w:p>
    <w:p w:rsidR="00000A05" w:rsidRDefault="00000A05" w:rsidP="00A52253">
      <w:pPr>
        <w:jc w:val="both"/>
        <w:rPr>
          <w:rFonts w:asciiTheme="majorHAnsi" w:hAnsiTheme="majorHAnsi"/>
          <w:sz w:val="24"/>
          <w:szCs w:val="24"/>
        </w:rPr>
      </w:pPr>
    </w:p>
    <w:p w:rsidR="00000A05" w:rsidRDefault="00000A05" w:rsidP="00A52253">
      <w:pPr>
        <w:jc w:val="both"/>
        <w:rPr>
          <w:rFonts w:asciiTheme="majorHAnsi" w:hAnsiTheme="majorHAnsi"/>
          <w:sz w:val="24"/>
          <w:szCs w:val="24"/>
        </w:rPr>
      </w:pPr>
      <w:r>
        <w:rPr>
          <w:rFonts w:asciiTheme="majorHAnsi" w:hAnsiTheme="majorHAnsi"/>
          <w:sz w:val="24"/>
          <w:szCs w:val="24"/>
        </w:rPr>
        <w:t>The following scenario was presented to participants and discussed:</w:t>
      </w:r>
    </w:p>
    <w:p w:rsidR="00000A05" w:rsidRDefault="00000A05" w:rsidP="00000A05">
      <w:pPr>
        <w:pStyle w:val="ListParagraph"/>
        <w:jc w:val="both"/>
        <w:rPr>
          <w:rFonts w:asciiTheme="majorHAnsi" w:eastAsia="Times New Roman" w:hAnsiTheme="majorHAnsi" w:cs="Times New Roman"/>
          <w:color w:val="000000"/>
          <w:sz w:val="24"/>
          <w:szCs w:val="24"/>
          <w:lang w:eastAsia="en-GB"/>
        </w:rPr>
      </w:pPr>
      <w:r>
        <w:rPr>
          <w:rFonts w:asciiTheme="majorHAnsi" w:hAnsiTheme="majorHAnsi"/>
          <w:sz w:val="24"/>
          <w:szCs w:val="24"/>
        </w:rPr>
        <w:t>“</w:t>
      </w:r>
      <w:r w:rsidRPr="00000A05">
        <w:rPr>
          <w:rFonts w:asciiTheme="majorHAnsi" w:eastAsia="Times New Roman" w:hAnsiTheme="majorHAnsi" w:cs="Times New Roman"/>
          <w:color w:val="000000"/>
          <w:sz w:val="24"/>
          <w:szCs w:val="24"/>
          <w:lang w:eastAsia="en-GB"/>
        </w:rPr>
        <w:t xml:space="preserve">A market is supposed to be a physical place that has specific requirements for a commodity in a specified time. The market (buyer) should be on the </w:t>
      </w:r>
      <w:r>
        <w:rPr>
          <w:rFonts w:asciiTheme="majorHAnsi" w:eastAsia="Times New Roman" w:hAnsiTheme="majorHAnsi" w:cs="Times New Roman"/>
          <w:color w:val="000000"/>
          <w:sz w:val="24"/>
          <w:szCs w:val="24"/>
          <w:lang w:eastAsia="en-GB"/>
        </w:rPr>
        <w:t>R4D platform</w:t>
      </w:r>
      <w:r w:rsidRPr="00000A05">
        <w:rPr>
          <w:rFonts w:asciiTheme="majorHAnsi" w:eastAsia="Times New Roman" w:hAnsiTheme="majorHAnsi" w:cs="Times New Roman"/>
          <w:color w:val="000000"/>
          <w:sz w:val="24"/>
          <w:szCs w:val="24"/>
          <w:lang w:eastAsia="en-GB"/>
        </w:rPr>
        <w:t xml:space="preserve">, together with agro-dealers, who should supply inputs to farmers (fertilizers, seed, chemicals), the financial institution (e.g. a bank) should be there to lend money to farmers so that they can produce the commodity to meet the requirements of the market (in terms of both quantity and quality). A transporter </w:t>
      </w:r>
      <w:r>
        <w:rPr>
          <w:rFonts w:asciiTheme="majorHAnsi" w:eastAsia="Times New Roman" w:hAnsiTheme="majorHAnsi" w:cs="Times New Roman"/>
          <w:color w:val="000000"/>
          <w:sz w:val="24"/>
          <w:szCs w:val="24"/>
          <w:lang w:eastAsia="en-GB"/>
        </w:rPr>
        <w:t xml:space="preserve">may also </w:t>
      </w:r>
      <w:r w:rsidRPr="00000A05">
        <w:rPr>
          <w:rFonts w:asciiTheme="majorHAnsi" w:eastAsia="Times New Roman" w:hAnsiTheme="majorHAnsi" w:cs="Times New Roman"/>
          <w:color w:val="000000"/>
          <w:sz w:val="24"/>
          <w:szCs w:val="24"/>
          <w:lang w:eastAsia="en-GB"/>
        </w:rPr>
        <w:t>be on</w:t>
      </w:r>
      <w:r>
        <w:rPr>
          <w:rFonts w:asciiTheme="majorHAnsi" w:eastAsia="Times New Roman" w:hAnsiTheme="majorHAnsi" w:cs="Times New Roman"/>
          <w:color w:val="000000"/>
          <w:sz w:val="24"/>
          <w:szCs w:val="24"/>
          <w:lang w:eastAsia="en-GB"/>
        </w:rPr>
        <w:t xml:space="preserve">board </w:t>
      </w:r>
      <w:r w:rsidRPr="00000A05">
        <w:rPr>
          <w:rFonts w:asciiTheme="majorHAnsi" w:eastAsia="Times New Roman" w:hAnsiTheme="majorHAnsi" w:cs="Times New Roman"/>
          <w:color w:val="000000"/>
          <w:sz w:val="24"/>
          <w:szCs w:val="24"/>
          <w:lang w:eastAsia="en-GB"/>
        </w:rPr>
        <w:t xml:space="preserve">to make sure that crop inputs reach the farmers in time and the produce is transported to the market. Policy makers are supposed to be </w:t>
      </w:r>
      <w:r>
        <w:rPr>
          <w:rFonts w:asciiTheme="majorHAnsi" w:eastAsia="Times New Roman" w:hAnsiTheme="majorHAnsi" w:cs="Times New Roman"/>
          <w:color w:val="000000"/>
          <w:sz w:val="24"/>
          <w:szCs w:val="24"/>
          <w:lang w:eastAsia="en-GB"/>
        </w:rPr>
        <w:t>present</w:t>
      </w:r>
      <w:r w:rsidRPr="00000A05">
        <w:rPr>
          <w:rFonts w:asciiTheme="majorHAnsi" w:eastAsia="Times New Roman" w:hAnsiTheme="majorHAnsi" w:cs="Times New Roman"/>
          <w:color w:val="000000"/>
          <w:sz w:val="24"/>
          <w:szCs w:val="24"/>
          <w:lang w:eastAsia="en-GB"/>
        </w:rPr>
        <w:t xml:space="preserve"> so that they can advocate for policy changes that ensure profitability for all actors in the value chain. This arrangement should result in all actors being better off than if actors had operated in a conventional business practice mode</w:t>
      </w:r>
      <w:r>
        <w:rPr>
          <w:rFonts w:asciiTheme="majorHAnsi" w:eastAsia="Times New Roman" w:hAnsiTheme="majorHAnsi" w:cs="Times New Roman"/>
          <w:color w:val="000000"/>
          <w:sz w:val="24"/>
          <w:szCs w:val="24"/>
          <w:lang w:eastAsia="en-GB"/>
        </w:rPr>
        <w:t>”</w:t>
      </w:r>
      <w:r w:rsidRPr="00000A05">
        <w:rPr>
          <w:rFonts w:asciiTheme="majorHAnsi" w:eastAsia="Times New Roman" w:hAnsiTheme="majorHAnsi" w:cs="Times New Roman"/>
          <w:color w:val="000000"/>
          <w:sz w:val="24"/>
          <w:szCs w:val="24"/>
          <w:lang w:eastAsia="en-GB"/>
        </w:rPr>
        <w:t xml:space="preserve"> </w:t>
      </w:r>
    </w:p>
    <w:p w:rsidR="000A361D" w:rsidRPr="00000A05" w:rsidRDefault="00000A05" w:rsidP="000A361D">
      <w:pPr>
        <w:contextualSpacing/>
        <w:jc w:val="both"/>
        <w:rPr>
          <w:rFonts w:asciiTheme="majorHAnsi" w:eastAsia="Times New Roman" w:hAnsiTheme="majorHAnsi" w:cs="Times New Roman"/>
          <w:b/>
          <w:color w:val="000000"/>
          <w:sz w:val="24"/>
          <w:szCs w:val="24"/>
          <w:lang w:eastAsia="en-GB"/>
        </w:rPr>
      </w:pPr>
      <w:r w:rsidRPr="00000A05">
        <w:rPr>
          <w:rFonts w:asciiTheme="majorHAnsi" w:eastAsia="Times New Roman" w:hAnsiTheme="majorHAnsi" w:cs="Times New Roman"/>
          <w:b/>
          <w:color w:val="000000"/>
          <w:sz w:val="24"/>
          <w:szCs w:val="24"/>
          <w:lang w:eastAsia="en-GB"/>
        </w:rPr>
        <w:lastRenderedPageBreak/>
        <w:t xml:space="preserve">Presentations by </w:t>
      </w:r>
      <w:r w:rsidR="00005ABC">
        <w:rPr>
          <w:rFonts w:asciiTheme="majorHAnsi" w:eastAsia="Times New Roman" w:hAnsiTheme="majorHAnsi" w:cs="Times New Roman"/>
          <w:b/>
          <w:color w:val="000000"/>
          <w:sz w:val="24"/>
          <w:szCs w:val="24"/>
          <w:lang w:eastAsia="en-GB"/>
        </w:rPr>
        <w:t xml:space="preserve">selected </w:t>
      </w:r>
      <w:r w:rsidRPr="00000A05">
        <w:rPr>
          <w:rFonts w:asciiTheme="majorHAnsi" w:eastAsia="Times New Roman" w:hAnsiTheme="majorHAnsi" w:cs="Times New Roman"/>
          <w:b/>
          <w:color w:val="000000"/>
          <w:sz w:val="24"/>
          <w:szCs w:val="24"/>
          <w:lang w:eastAsia="en-GB"/>
        </w:rPr>
        <w:t>stakeholders</w:t>
      </w:r>
      <w:r w:rsidR="00005ABC">
        <w:rPr>
          <w:rFonts w:asciiTheme="majorHAnsi" w:eastAsia="Times New Roman" w:hAnsiTheme="majorHAnsi" w:cs="Times New Roman"/>
          <w:b/>
          <w:color w:val="000000"/>
          <w:sz w:val="24"/>
          <w:szCs w:val="24"/>
          <w:lang w:eastAsia="en-GB"/>
        </w:rPr>
        <w:t xml:space="preserve"> (identifying possible synergies among actors)</w:t>
      </w:r>
    </w:p>
    <w:p w:rsidR="006867BA" w:rsidRDefault="006867BA">
      <w:pPr>
        <w:rPr>
          <w:rFonts w:asciiTheme="majorHAnsi" w:eastAsia="Times New Roman" w:hAnsiTheme="majorHAnsi" w:cs="Times New Roman"/>
          <w:color w:val="000000"/>
          <w:sz w:val="24"/>
          <w:szCs w:val="24"/>
          <w:lang w:eastAsia="en-GB"/>
        </w:rPr>
      </w:pPr>
    </w:p>
    <w:p w:rsidR="00005ABC" w:rsidRPr="00231234" w:rsidRDefault="00005ABC">
      <w:pPr>
        <w:rPr>
          <w:rFonts w:asciiTheme="majorHAnsi" w:eastAsia="Times New Roman" w:hAnsiTheme="majorHAnsi" w:cs="Times New Roman"/>
          <w:b/>
          <w:color w:val="000000"/>
          <w:sz w:val="24"/>
          <w:szCs w:val="24"/>
          <w:u w:val="single"/>
          <w:lang w:eastAsia="en-GB"/>
        </w:rPr>
      </w:pPr>
      <w:r w:rsidRPr="00231234">
        <w:rPr>
          <w:rFonts w:asciiTheme="majorHAnsi" w:eastAsia="Times New Roman" w:hAnsiTheme="majorHAnsi" w:cs="Times New Roman"/>
          <w:b/>
          <w:color w:val="000000"/>
          <w:sz w:val="24"/>
          <w:szCs w:val="24"/>
          <w:u w:val="single"/>
          <w:lang w:val="en-GB" w:eastAsia="en-GB"/>
        </w:rPr>
        <w:t>Concern Universal</w:t>
      </w:r>
    </w:p>
    <w:p w:rsidR="00B77EEF" w:rsidRPr="00005ABC" w:rsidRDefault="00DF636C" w:rsidP="00005ABC">
      <w:pPr>
        <w:numPr>
          <w:ilvl w:val="0"/>
          <w:numId w:val="12"/>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val="en-GB" w:eastAsia="en-GB"/>
        </w:rPr>
        <w:t>Concern Universal is implementing Local Development Support Programme (LDSP), Funded by Irish Aid.</w:t>
      </w:r>
    </w:p>
    <w:p w:rsidR="00B77EEF" w:rsidRPr="00005ABC" w:rsidRDefault="00DF636C" w:rsidP="00005ABC">
      <w:pPr>
        <w:numPr>
          <w:ilvl w:val="0"/>
          <w:numId w:val="12"/>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val="en-GB" w:eastAsia="en-GB"/>
        </w:rPr>
        <w:t>This is a six year project (July, 2009-June, 2015)</w:t>
      </w:r>
    </w:p>
    <w:p w:rsidR="00B77EEF" w:rsidRPr="00005ABC" w:rsidRDefault="00DF636C" w:rsidP="00005ABC">
      <w:pPr>
        <w:numPr>
          <w:ilvl w:val="0"/>
          <w:numId w:val="12"/>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val="en-GB" w:eastAsia="en-GB"/>
        </w:rPr>
        <w:t>The goal of the project is to contribute to poverty and vulnerability reduction through local development</w:t>
      </w:r>
    </w:p>
    <w:p w:rsidR="00B77EEF" w:rsidRPr="00005ABC" w:rsidRDefault="00DF636C" w:rsidP="00005ABC">
      <w:pPr>
        <w:numPr>
          <w:ilvl w:val="0"/>
          <w:numId w:val="12"/>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val="en-GB" w:eastAsia="en-GB"/>
        </w:rPr>
        <w:t xml:space="preserve">The major objectives for the project are </w:t>
      </w:r>
      <w:r w:rsidR="00005ABC">
        <w:rPr>
          <w:rFonts w:asciiTheme="majorHAnsi" w:eastAsia="Times New Roman" w:hAnsiTheme="majorHAnsi" w:cs="Times New Roman"/>
          <w:color w:val="000000"/>
          <w:sz w:val="24"/>
          <w:szCs w:val="24"/>
          <w:lang w:val="en-GB" w:eastAsia="en-GB"/>
        </w:rPr>
        <w:t>e</w:t>
      </w:r>
      <w:r w:rsidRPr="00005ABC">
        <w:rPr>
          <w:rFonts w:asciiTheme="majorHAnsi" w:eastAsia="Times New Roman" w:hAnsiTheme="majorHAnsi" w:cs="Times New Roman"/>
          <w:color w:val="000000"/>
          <w:sz w:val="24"/>
          <w:szCs w:val="24"/>
          <w:lang w:val="en-GB" w:eastAsia="en-GB"/>
        </w:rPr>
        <w:t>nhanced capacity of local government to plan and provide effective services and Improved food and nutrition security, health, income and access to services</w:t>
      </w:r>
    </w:p>
    <w:p w:rsidR="00B77EEF" w:rsidRPr="00005ABC" w:rsidRDefault="00DF636C" w:rsidP="00005ABC">
      <w:pPr>
        <w:numPr>
          <w:ilvl w:val="0"/>
          <w:numId w:val="12"/>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val="en-GB" w:eastAsia="en-GB"/>
        </w:rPr>
        <w:t xml:space="preserve">LDSP works with poorest rural farming households through the local decentralisation structure (32000 h/holds) </w:t>
      </w:r>
    </w:p>
    <w:p w:rsidR="00005ABC" w:rsidRDefault="00005ABC" w:rsidP="00005ABC">
      <w:p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val="en-GB" w:eastAsia="en-GB"/>
        </w:rPr>
        <w:t>The major focus areas are local government, food and nutrition security, agribusiness, health, HIV and AIDS, water and sanitation, disaster risk reduction, malaria, family planning and reproductive health, cross cutting issues (gender, environmental management, rights and participation and capacity building.</w:t>
      </w:r>
    </w:p>
    <w:p w:rsidR="00B77EEF" w:rsidRPr="00005ABC" w:rsidRDefault="00DF636C" w:rsidP="00005ABC">
      <w:pPr>
        <w:numPr>
          <w:ilvl w:val="0"/>
          <w:numId w:val="13"/>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val="en-GB" w:eastAsia="en-GB"/>
        </w:rPr>
        <w:t>The programme has 7 result areas (outputs)</w:t>
      </w:r>
    </w:p>
    <w:p w:rsidR="00B77EEF" w:rsidRPr="00005ABC" w:rsidRDefault="00005ABC" w:rsidP="00005ABC">
      <w:pPr>
        <w:numPr>
          <w:ilvl w:val="0"/>
          <w:numId w:val="13"/>
        </w:numPr>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val="en-GB" w:eastAsia="en-GB"/>
        </w:rPr>
        <w:t>Two of Result areas for the p</w:t>
      </w:r>
      <w:r w:rsidR="00DF636C" w:rsidRPr="00005ABC">
        <w:rPr>
          <w:rFonts w:asciiTheme="majorHAnsi" w:eastAsia="Times New Roman" w:hAnsiTheme="majorHAnsi" w:cs="Times New Roman"/>
          <w:color w:val="000000"/>
          <w:sz w:val="24"/>
          <w:szCs w:val="24"/>
          <w:lang w:val="en-GB" w:eastAsia="en-GB"/>
        </w:rPr>
        <w:t xml:space="preserve">roject </w:t>
      </w:r>
      <w:r>
        <w:rPr>
          <w:rFonts w:asciiTheme="majorHAnsi" w:eastAsia="Times New Roman" w:hAnsiTheme="majorHAnsi" w:cs="Times New Roman"/>
          <w:color w:val="000000"/>
          <w:sz w:val="24"/>
          <w:szCs w:val="24"/>
          <w:lang w:val="en-GB" w:eastAsia="en-GB"/>
        </w:rPr>
        <w:t>are i</w:t>
      </w:r>
      <w:r w:rsidR="00DF636C" w:rsidRPr="00005ABC">
        <w:rPr>
          <w:rFonts w:asciiTheme="majorHAnsi" w:eastAsia="Times New Roman" w:hAnsiTheme="majorHAnsi" w:cs="Times New Roman"/>
          <w:color w:val="000000"/>
          <w:sz w:val="24"/>
          <w:szCs w:val="24"/>
          <w:lang w:val="en-GB" w:eastAsia="en-GB"/>
        </w:rPr>
        <w:t>mproved delivery of malaria prevention and control, nutrition education and services, and reproductive health and family planning and Increased crop and livestock production and natural resources management in Chafumbwa EPA of Dedza district and Makwangwala in Ntcheu district (Central Region, Malawi)</w:t>
      </w:r>
    </w:p>
    <w:p w:rsidR="00B77EEF" w:rsidRPr="00005ABC" w:rsidRDefault="00DF636C" w:rsidP="00005ABC">
      <w:pPr>
        <w:numPr>
          <w:ilvl w:val="0"/>
          <w:numId w:val="13"/>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val="en-GB" w:eastAsia="en-GB"/>
        </w:rPr>
        <w:t xml:space="preserve"> It is under these result areas that agriculture extension is vital</w:t>
      </w:r>
    </w:p>
    <w:p w:rsidR="00B77EEF" w:rsidRPr="00005ABC" w:rsidRDefault="00DF636C" w:rsidP="00005ABC">
      <w:pPr>
        <w:numPr>
          <w:ilvl w:val="0"/>
          <w:numId w:val="13"/>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val="en-GB" w:eastAsia="en-GB"/>
        </w:rPr>
        <w:t xml:space="preserve">The program has been using participatory approach through the </w:t>
      </w:r>
      <w:r w:rsidR="00005ABC" w:rsidRPr="00005ABC">
        <w:rPr>
          <w:rFonts w:asciiTheme="majorHAnsi" w:eastAsia="Times New Roman" w:hAnsiTheme="majorHAnsi" w:cs="Times New Roman"/>
          <w:color w:val="000000"/>
          <w:sz w:val="24"/>
          <w:szCs w:val="24"/>
          <w:lang w:val="en-GB" w:eastAsia="en-GB"/>
        </w:rPr>
        <w:t>district</w:t>
      </w:r>
      <w:r w:rsidRPr="00005ABC">
        <w:rPr>
          <w:rFonts w:asciiTheme="majorHAnsi" w:eastAsia="Times New Roman" w:hAnsiTheme="majorHAnsi" w:cs="Times New Roman"/>
          <w:color w:val="000000"/>
          <w:sz w:val="24"/>
          <w:szCs w:val="24"/>
          <w:lang w:val="en-GB" w:eastAsia="en-GB"/>
        </w:rPr>
        <w:t xml:space="preserve"> agriculture office and EPAs</w:t>
      </w:r>
    </w:p>
    <w:p w:rsidR="00B77EEF" w:rsidRPr="00005ABC" w:rsidRDefault="00DF636C" w:rsidP="00005ABC">
      <w:pPr>
        <w:numPr>
          <w:ilvl w:val="0"/>
          <w:numId w:val="13"/>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val="en-GB" w:eastAsia="en-GB"/>
        </w:rPr>
        <w:t>As the extension/farmer ratio is high 1/&gt;3000 as of 2009, the program adopted the lead farmer extension approach. A total of 203 were identified and trained but currently on 156 are actively providing the service. Others migrated to other places for job seeking or marriage, others dropped out and others died</w:t>
      </w:r>
    </w:p>
    <w:p w:rsidR="00B77EEF" w:rsidRPr="00005ABC" w:rsidRDefault="00DF636C" w:rsidP="00005ABC">
      <w:pPr>
        <w:numPr>
          <w:ilvl w:val="0"/>
          <w:numId w:val="13"/>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val="en-GB" w:eastAsia="en-GB"/>
        </w:rPr>
        <w:t>Training of farmers on technologies promoted both for crops and livestock</w:t>
      </w:r>
    </w:p>
    <w:p w:rsidR="00005ABC" w:rsidRPr="00005ABC" w:rsidRDefault="00005ABC" w:rsidP="00005ABC">
      <w:pPr>
        <w:ind w:left="720"/>
        <w:rPr>
          <w:rFonts w:asciiTheme="majorHAnsi" w:eastAsia="Times New Roman" w:hAnsiTheme="majorHAnsi" w:cs="Times New Roman"/>
          <w:b/>
          <w:color w:val="000000"/>
          <w:sz w:val="24"/>
          <w:szCs w:val="24"/>
          <w:lang w:eastAsia="en-GB"/>
        </w:rPr>
      </w:pPr>
      <w:r w:rsidRPr="00005ABC">
        <w:rPr>
          <w:rFonts w:asciiTheme="majorHAnsi" w:eastAsia="Times New Roman" w:hAnsiTheme="majorHAnsi" w:cs="Times New Roman"/>
          <w:b/>
          <w:color w:val="000000"/>
          <w:sz w:val="24"/>
          <w:szCs w:val="24"/>
          <w:lang w:val="en-GB" w:eastAsia="en-GB"/>
        </w:rPr>
        <w:lastRenderedPageBreak/>
        <w:t>Challenges</w:t>
      </w:r>
    </w:p>
    <w:p w:rsidR="00005ABC" w:rsidRDefault="00DF636C" w:rsidP="00005ABC">
      <w:pPr>
        <w:numPr>
          <w:ilvl w:val="0"/>
          <w:numId w:val="14"/>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eastAsia="en-GB"/>
        </w:rPr>
        <w:t xml:space="preserve">High illiteracy levels of community members leading to poor understanding of the messages </w:t>
      </w:r>
    </w:p>
    <w:p w:rsidR="00B77EEF" w:rsidRPr="00005ABC" w:rsidRDefault="00DF636C" w:rsidP="00005ABC">
      <w:pPr>
        <w:numPr>
          <w:ilvl w:val="0"/>
          <w:numId w:val="14"/>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eastAsia="en-GB"/>
        </w:rPr>
        <w:t>Interference of some traditional leaders in electing lead farmers leading to drop out after training</w:t>
      </w:r>
    </w:p>
    <w:p w:rsidR="00B77EEF" w:rsidRPr="00005ABC" w:rsidRDefault="00DF636C" w:rsidP="00005ABC">
      <w:pPr>
        <w:numPr>
          <w:ilvl w:val="0"/>
          <w:numId w:val="14"/>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eastAsia="en-GB"/>
        </w:rPr>
        <w:t>Uncontrolled bush burning is affecting those technologies that require crop residues</w:t>
      </w:r>
    </w:p>
    <w:p w:rsidR="00B77EEF" w:rsidRPr="00005ABC" w:rsidRDefault="00DF636C" w:rsidP="00005ABC">
      <w:pPr>
        <w:numPr>
          <w:ilvl w:val="0"/>
          <w:numId w:val="14"/>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eastAsia="en-GB"/>
        </w:rPr>
        <w:t>Local grazing of livestock destroying crops especially those cultivated under irrigation as livestock rom about everywhere</w:t>
      </w:r>
    </w:p>
    <w:p w:rsidR="00B77EEF" w:rsidRPr="00005ABC" w:rsidRDefault="00DF636C" w:rsidP="00005ABC">
      <w:pPr>
        <w:numPr>
          <w:ilvl w:val="0"/>
          <w:numId w:val="14"/>
        </w:numPr>
        <w:rPr>
          <w:rFonts w:asciiTheme="majorHAnsi" w:eastAsia="Times New Roman" w:hAnsiTheme="majorHAnsi" w:cs="Times New Roman"/>
          <w:color w:val="000000"/>
          <w:sz w:val="24"/>
          <w:szCs w:val="24"/>
          <w:lang w:eastAsia="en-GB"/>
        </w:rPr>
      </w:pPr>
      <w:r w:rsidRPr="00005ABC">
        <w:rPr>
          <w:rFonts w:asciiTheme="majorHAnsi" w:eastAsia="Times New Roman" w:hAnsiTheme="majorHAnsi" w:cs="Times New Roman"/>
          <w:color w:val="000000"/>
          <w:sz w:val="24"/>
          <w:szCs w:val="24"/>
          <w:lang w:eastAsia="en-GB"/>
        </w:rPr>
        <w:t xml:space="preserve">Poor knowledge of formulating  bye-laws coupled with lack of re-enforcement </w:t>
      </w:r>
    </w:p>
    <w:p w:rsidR="00005ABC" w:rsidRDefault="00005ABC">
      <w:pPr>
        <w:rPr>
          <w:rFonts w:asciiTheme="majorHAnsi" w:eastAsia="Times New Roman" w:hAnsiTheme="majorHAnsi" w:cs="Times New Roman"/>
          <w:color w:val="000000"/>
          <w:sz w:val="24"/>
          <w:szCs w:val="24"/>
          <w:lang w:eastAsia="en-GB"/>
        </w:rPr>
      </w:pPr>
    </w:p>
    <w:p w:rsidR="00231234" w:rsidRPr="00231234" w:rsidRDefault="00231234">
      <w:pPr>
        <w:rPr>
          <w:rFonts w:asciiTheme="majorHAnsi" w:eastAsia="Times New Roman" w:hAnsiTheme="majorHAnsi" w:cs="Times New Roman"/>
          <w:color w:val="000000"/>
          <w:sz w:val="24"/>
          <w:szCs w:val="24"/>
          <w:u w:val="single"/>
          <w:lang w:eastAsia="en-GB"/>
        </w:rPr>
      </w:pPr>
      <w:r w:rsidRPr="00231234">
        <w:rPr>
          <w:rFonts w:asciiTheme="majorHAnsi" w:eastAsia="Times New Roman" w:hAnsiTheme="majorHAnsi" w:cs="Times New Roman"/>
          <w:b/>
          <w:bCs/>
          <w:color w:val="000000"/>
          <w:sz w:val="24"/>
          <w:szCs w:val="24"/>
          <w:u w:val="single"/>
          <w:lang w:val="en-ZA" w:eastAsia="en-GB"/>
        </w:rPr>
        <w:t>LOMADEF</w:t>
      </w:r>
    </w:p>
    <w:p w:rsidR="00B77EEF" w:rsidRPr="00574CBD" w:rsidRDefault="00DF636C" w:rsidP="00574CBD">
      <w:pPr>
        <w:numPr>
          <w:ilvl w:val="0"/>
          <w:numId w:val="15"/>
        </w:numPr>
        <w:rPr>
          <w:rFonts w:asciiTheme="majorHAnsi" w:eastAsia="Times New Roman" w:hAnsiTheme="majorHAnsi" w:cs="Times New Roman"/>
          <w:color w:val="000000"/>
          <w:sz w:val="24"/>
          <w:szCs w:val="24"/>
          <w:lang w:eastAsia="en-GB"/>
        </w:rPr>
      </w:pPr>
      <w:r w:rsidRPr="00231234">
        <w:rPr>
          <w:rFonts w:asciiTheme="majorHAnsi" w:eastAsia="Times New Roman" w:hAnsiTheme="majorHAnsi" w:cs="Times New Roman"/>
          <w:color w:val="000000"/>
          <w:sz w:val="24"/>
          <w:szCs w:val="24"/>
          <w:lang w:val="en-GB" w:eastAsia="en-GB"/>
        </w:rPr>
        <w:t xml:space="preserve">LOMADEF  is a registered local NGO </w:t>
      </w:r>
      <w:r w:rsidR="00574CBD">
        <w:rPr>
          <w:rFonts w:asciiTheme="majorHAnsi" w:eastAsia="Times New Roman" w:hAnsiTheme="majorHAnsi" w:cs="Times New Roman"/>
          <w:color w:val="000000"/>
          <w:sz w:val="24"/>
          <w:szCs w:val="24"/>
          <w:lang w:val="en-GB" w:eastAsia="en-GB"/>
        </w:rPr>
        <w:t>that</w:t>
      </w:r>
      <w:r w:rsidRPr="00231234">
        <w:rPr>
          <w:rFonts w:asciiTheme="majorHAnsi" w:eastAsia="Times New Roman" w:hAnsiTheme="majorHAnsi" w:cs="Times New Roman"/>
          <w:color w:val="000000"/>
          <w:sz w:val="24"/>
          <w:szCs w:val="24"/>
          <w:lang w:val="en-GB" w:eastAsia="en-GB"/>
        </w:rPr>
        <w:t xml:space="preserve"> promotes organic farming and sustainable agricultural practices</w:t>
      </w:r>
      <w:r w:rsidRPr="00231234">
        <w:rPr>
          <w:rFonts w:asciiTheme="majorHAnsi" w:eastAsia="Times New Roman" w:hAnsiTheme="majorHAnsi" w:cs="Times New Roman"/>
          <w:color w:val="000000"/>
          <w:sz w:val="24"/>
          <w:szCs w:val="24"/>
          <w:lang w:val="en-ZA" w:eastAsia="en-GB"/>
        </w:rPr>
        <w:t xml:space="preserve"> </w:t>
      </w:r>
    </w:p>
    <w:p w:rsidR="00B77EEF" w:rsidRPr="00574CBD" w:rsidRDefault="00574CBD" w:rsidP="00574CBD">
      <w:pPr>
        <w:numPr>
          <w:ilvl w:val="0"/>
          <w:numId w:val="15"/>
        </w:numPr>
        <w:rPr>
          <w:rFonts w:asciiTheme="majorHAnsi" w:eastAsia="Times New Roman" w:hAnsiTheme="majorHAnsi" w:cs="Times New Roman"/>
          <w:color w:val="000000"/>
          <w:sz w:val="24"/>
          <w:szCs w:val="24"/>
          <w:lang w:eastAsia="en-GB"/>
        </w:rPr>
      </w:pPr>
      <w:r w:rsidRPr="00574CBD">
        <w:rPr>
          <w:rFonts w:asciiTheme="majorHAnsi" w:eastAsia="Times New Roman" w:hAnsiTheme="majorHAnsi" w:cs="Times New Roman"/>
          <w:color w:val="000000"/>
          <w:sz w:val="24"/>
          <w:szCs w:val="24"/>
          <w:lang w:val="en-GB" w:eastAsia="en-GB"/>
        </w:rPr>
        <w:t xml:space="preserve">Works in </w:t>
      </w:r>
      <w:r w:rsidR="00DF636C" w:rsidRPr="00574CBD">
        <w:rPr>
          <w:rFonts w:asciiTheme="majorHAnsi" w:eastAsia="Times New Roman" w:hAnsiTheme="majorHAnsi" w:cs="Times New Roman"/>
          <w:color w:val="000000"/>
          <w:sz w:val="24"/>
          <w:szCs w:val="24"/>
          <w:lang w:val="en-GB" w:eastAsia="en-GB"/>
        </w:rPr>
        <w:t>Manjawira Extension Planning Area working with 2800 direct  beneficiaries from 3 projects</w:t>
      </w:r>
      <w:r w:rsidRPr="00574CBD">
        <w:rPr>
          <w:rFonts w:asciiTheme="majorHAnsi" w:eastAsia="Times New Roman" w:hAnsiTheme="majorHAnsi" w:cs="Times New Roman"/>
          <w:color w:val="000000"/>
          <w:sz w:val="24"/>
          <w:szCs w:val="24"/>
          <w:lang w:val="en-GB" w:eastAsia="en-GB"/>
        </w:rPr>
        <w:t xml:space="preserve">, and </w:t>
      </w:r>
      <w:r w:rsidR="00DF636C" w:rsidRPr="00574CBD">
        <w:rPr>
          <w:rFonts w:asciiTheme="majorHAnsi" w:eastAsia="Times New Roman" w:hAnsiTheme="majorHAnsi" w:cs="Times New Roman"/>
          <w:color w:val="000000"/>
          <w:sz w:val="24"/>
          <w:szCs w:val="24"/>
          <w:lang w:val="en-GB" w:eastAsia="en-GB"/>
        </w:rPr>
        <w:t>Nsipe Extension Planning Area working with 600 direct beneficiaries from 1 project</w:t>
      </w:r>
      <w:r w:rsidR="00DF636C" w:rsidRPr="00574CBD">
        <w:rPr>
          <w:rFonts w:asciiTheme="majorHAnsi" w:eastAsia="Times New Roman" w:hAnsiTheme="majorHAnsi" w:cs="Times New Roman"/>
          <w:color w:val="000000"/>
          <w:sz w:val="24"/>
          <w:szCs w:val="24"/>
          <w:lang w:val="en-ZA" w:eastAsia="en-GB"/>
        </w:rPr>
        <w:t xml:space="preserve"> </w:t>
      </w:r>
    </w:p>
    <w:p w:rsidR="00574CBD" w:rsidRPr="00574CBD" w:rsidRDefault="00DF636C" w:rsidP="00574CBD">
      <w:pPr>
        <w:numPr>
          <w:ilvl w:val="0"/>
          <w:numId w:val="15"/>
        </w:numPr>
        <w:rPr>
          <w:rFonts w:asciiTheme="majorHAnsi" w:eastAsia="Times New Roman" w:hAnsiTheme="majorHAnsi" w:cs="Times New Roman"/>
          <w:color w:val="000000"/>
          <w:sz w:val="24"/>
          <w:szCs w:val="24"/>
          <w:lang w:eastAsia="en-GB"/>
        </w:rPr>
      </w:pPr>
      <w:r w:rsidRPr="00574CBD">
        <w:rPr>
          <w:rFonts w:asciiTheme="majorHAnsi" w:eastAsia="Times New Roman" w:hAnsiTheme="majorHAnsi" w:cs="Times New Roman"/>
          <w:color w:val="000000"/>
          <w:sz w:val="24"/>
          <w:szCs w:val="24"/>
          <w:lang w:val="en-GB" w:eastAsia="en-GB"/>
        </w:rPr>
        <w:t xml:space="preserve">Activities </w:t>
      </w:r>
      <w:r w:rsidR="00574CBD" w:rsidRPr="00574CBD">
        <w:rPr>
          <w:rFonts w:asciiTheme="majorHAnsi" w:eastAsia="Times New Roman" w:hAnsiTheme="majorHAnsi" w:cs="Times New Roman"/>
          <w:color w:val="000000"/>
          <w:sz w:val="24"/>
          <w:szCs w:val="24"/>
          <w:lang w:val="en-GB" w:eastAsia="en-GB"/>
        </w:rPr>
        <w:t>include Conservation Agriculture; i</w:t>
      </w:r>
      <w:r w:rsidRPr="00574CBD">
        <w:rPr>
          <w:rFonts w:asciiTheme="majorHAnsi" w:eastAsia="Times New Roman" w:hAnsiTheme="majorHAnsi" w:cs="Times New Roman"/>
          <w:color w:val="000000"/>
          <w:sz w:val="24"/>
          <w:szCs w:val="24"/>
          <w:lang w:val="en-GB" w:eastAsia="en-GB"/>
        </w:rPr>
        <w:t xml:space="preserve">rrigation, natural and </w:t>
      </w:r>
      <w:r w:rsidR="00574CBD" w:rsidRPr="00574CBD">
        <w:rPr>
          <w:rFonts w:asciiTheme="majorHAnsi" w:eastAsia="Times New Roman" w:hAnsiTheme="majorHAnsi" w:cs="Times New Roman"/>
          <w:color w:val="000000"/>
          <w:sz w:val="24"/>
          <w:szCs w:val="24"/>
          <w:lang w:val="en-GB" w:eastAsia="en-GB"/>
        </w:rPr>
        <w:t>artificial tree regenerations, c</w:t>
      </w:r>
      <w:r w:rsidRPr="00574CBD">
        <w:rPr>
          <w:rFonts w:asciiTheme="majorHAnsi" w:eastAsia="Times New Roman" w:hAnsiTheme="majorHAnsi" w:cs="Times New Roman"/>
          <w:color w:val="000000"/>
          <w:sz w:val="24"/>
          <w:szCs w:val="24"/>
          <w:lang w:val="en-GB" w:eastAsia="en-GB"/>
        </w:rPr>
        <w:t xml:space="preserve">ompost manure making, bee keeping and promotion of Village Savings and Loans Association working with 40 Lead Farmers </w:t>
      </w:r>
    </w:p>
    <w:p w:rsidR="00B77EEF" w:rsidRPr="00574CBD" w:rsidRDefault="00DF636C" w:rsidP="00574CBD">
      <w:pPr>
        <w:numPr>
          <w:ilvl w:val="0"/>
          <w:numId w:val="15"/>
        </w:numPr>
        <w:rPr>
          <w:rFonts w:asciiTheme="majorHAnsi" w:eastAsia="Times New Roman" w:hAnsiTheme="majorHAnsi" w:cs="Times New Roman"/>
          <w:color w:val="000000"/>
          <w:sz w:val="24"/>
          <w:szCs w:val="24"/>
          <w:lang w:eastAsia="en-GB"/>
        </w:rPr>
      </w:pPr>
      <w:r w:rsidRPr="00574CBD">
        <w:rPr>
          <w:rFonts w:asciiTheme="majorHAnsi" w:eastAsia="Times New Roman" w:hAnsiTheme="majorHAnsi" w:cs="Times New Roman"/>
          <w:color w:val="000000"/>
          <w:sz w:val="24"/>
          <w:szCs w:val="24"/>
          <w:lang w:val="en-GB" w:eastAsia="en-GB"/>
        </w:rPr>
        <w:t>Train Lead Farmers in different projects disciplines</w:t>
      </w:r>
    </w:p>
    <w:p w:rsidR="00B77EEF" w:rsidRPr="00574CBD" w:rsidRDefault="00DF636C" w:rsidP="00574CBD">
      <w:pPr>
        <w:numPr>
          <w:ilvl w:val="0"/>
          <w:numId w:val="15"/>
        </w:numPr>
        <w:rPr>
          <w:rFonts w:asciiTheme="majorHAnsi" w:eastAsia="Times New Roman" w:hAnsiTheme="majorHAnsi" w:cs="Times New Roman"/>
          <w:color w:val="000000"/>
          <w:sz w:val="24"/>
          <w:szCs w:val="24"/>
          <w:lang w:eastAsia="en-GB"/>
        </w:rPr>
      </w:pPr>
      <w:r w:rsidRPr="00574CBD">
        <w:rPr>
          <w:rFonts w:asciiTheme="majorHAnsi" w:eastAsia="Times New Roman" w:hAnsiTheme="majorHAnsi" w:cs="Times New Roman"/>
          <w:color w:val="000000"/>
          <w:sz w:val="24"/>
          <w:szCs w:val="24"/>
          <w:lang w:val="en-GB" w:eastAsia="en-GB"/>
        </w:rPr>
        <w:t>Conduct Group Field Supervisory visits</w:t>
      </w:r>
    </w:p>
    <w:p w:rsidR="00B77EEF" w:rsidRPr="00574CBD" w:rsidRDefault="00DF636C" w:rsidP="00574CBD">
      <w:pPr>
        <w:numPr>
          <w:ilvl w:val="0"/>
          <w:numId w:val="15"/>
        </w:numPr>
        <w:rPr>
          <w:rFonts w:asciiTheme="majorHAnsi" w:eastAsia="Times New Roman" w:hAnsiTheme="majorHAnsi" w:cs="Times New Roman"/>
          <w:color w:val="000000"/>
          <w:sz w:val="24"/>
          <w:szCs w:val="24"/>
          <w:lang w:eastAsia="en-GB"/>
        </w:rPr>
      </w:pPr>
      <w:r w:rsidRPr="00574CBD">
        <w:rPr>
          <w:rFonts w:asciiTheme="majorHAnsi" w:eastAsia="Times New Roman" w:hAnsiTheme="majorHAnsi" w:cs="Times New Roman"/>
          <w:color w:val="000000"/>
          <w:sz w:val="24"/>
          <w:szCs w:val="24"/>
          <w:lang w:val="en-GB" w:eastAsia="en-GB"/>
        </w:rPr>
        <w:t>Conduct EPA Planning and Review meetings</w:t>
      </w:r>
    </w:p>
    <w:p w:rsidR="00B77EEF" w:rsidRPr="00574CBD" w:rsidRDefault="00DF636C" w:rsidP="00574CBD">
      <w:pPr>
        <w:numPr>
          <w:ilvl w:val="0"/>
          <w:numId w:val="15"/>
        </w:numPr>
        <w:rPr>
          <w:rFonts w:asciiTheme="majorHAnsi" w:eastAsia="Times New Roman" w:hAnsiTheme="majorHAnsi" w:cs="Times New Roman"/>
          <w:color w:val="000000"/>
          <w:sz w:val="24"/>
          <w:szCs w:val="24"/>
          <w:lang w:eastAsia="en-GB"/>
        </w:rPr>
      </w:pPr>
      <w:r w:rsidRPr="00574CBD">
        <w:rPr>
          <w:rFonts w:asciiTheme="majorHAnsi" w:eastAsia="Times New Roman" w:hAnsiTheme="majorHAnsi" w:cs="Times New Roman"/>
          <w:color w:val="000000"/>
          <w:sz w:val="24"/>
          <w:szCs w:val="24"/>
          <w:lang w:val="en-ZA" w:eastAsia="en-GB"/>
        </w:rPr>
        <w:t>Share experiences on lessons learnt and best practices in district stakeholder meetings</w:t>
      </w:r>
    </w:p>
    <w:p w:rsidR="00574CBD" w:rsidRDefault="00574CBD" w:rsidP="00D6234D">
      <w:pPr>
        <w:ind w:left="720"/>
        <w:rPr>
          <w:rFonts w:asciiTheme="majorHAnsi" w:eastAsia="Times New Roman" w:hAnsiTheme="majorHAnsi" w:cs="Times New Roman"/>
          <w:color w:val="000000"/>
          <w:sz w:val="24"/>
          <w:szCs w:val="24"/>
          <w:lang w:eastAsia="en-GB"/>
        </w:rPr>
      </w:pPr>
    </w:p>
    <w:p w:rsidR="00D6234D" w:rsidRPr="00574CBD" w:rsidRDefault="00D6234D" w:rsidP="00D6234D">
      <w:pPr>
        <w:rPr>
          <w:rFonts w:asciiTheme="majorHAnsi" w:eastAsia="Times New Roman" w:hAnsiTheme="majorHAnsi" w:cs="Times New Roman"/>
          <w:color w:val="000000"/>
          <w:sz w:val="24"/>
          <w:szCs w:val="24"/>
          <w:lang w:eastAsia="en-GB"/>
        </w:rPr>
      </w:pPr>
      <w:r w:rsidRPr="00D6234D">
        <w:rPr>
          <w:rFonts w:asciiTheme="majorHAnsi" w:eastAsia="Times New Roman" w:hAnsiTheme="majorHAnsi" w:cs="Times New Roman"/>
          <w:b/>
          <w:bCs/>
          <w:color w:val="000000"/>
          <w:sz w:val="24"/>
          <w:szCs w:val="24"/>
          <w:lang w:eastAsia="en-GB"/>
        </w:rPr>
        <w:t>NTCHEU DISTRICT AGRICULTURAL DEVELOPMENT OFFICE</w:t>
      </w:r>
    </w:p>
    <w:p w:rsidR="00D6234D" w:rsidRPr="00D6234D" w:rsidRDefault="00D6234D" w:rsidP="00D6234D">
      <w:pPr>
        <w:rPr>
          <w:rFonts w:asciiTheme="majorHAnsi" w:eastAsia="Times New Roman" w:hAnsiTheme="majorHAnsi" w:cs="Times New Roman"/>
          <w:color w:val="000000"/>
          <w:sz w:val="24"/>
          <w:szCs w:val="24"/>
          <w:lang w:eastAsia="en-GB"/>
        </w:rPr>
      </w:pPr>
      <w:r w:rsidRPr="00D6234D">
        <w:rPr>
          <w:rFonts w:asciiTheme="majorHAnsi" w:eastAsia="Times New Roman" w:hAnsiTheme="majorHAnsi" w:cs="Times New Roman"/>
          <w:b/>
          <w:bCs/>
          <w:color w:val="000000"/>
          <w:sz w:val="24"/>
          <w:szCs w:val="24"/>
          <w:u w:val="single"/>
          <w:lang w:eastAsia="en-GB"/>
        </w:rPr>
        <w:t>History of Extension in Malawi</w:t>
      </w:r>
    </w:p>
    <w:p w:rsidR="00D6234D" w:rsidRPr="00D6234D" w:rsidRDefault="00D6234D" w:rsidP="00D6234D">
      <w:pPr>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val="en-ZA" w:eastAsia="en-GB"/>
        </w:rPr>
        <w:t>Extension in Malawi has u</w:t>
      </w:r>
      <w:r w:rsidRPr="00D6234D">
        <w:rPr>
          <w:rFonts w:asciiTheme="majorHAnsi" w:eastAsia="Times New Roman" w:hAnsiTheme="majorHAnsi" w:cs="Times New Roman"/>
          <w:color w:val="000000"/>
          <w:sz w:val="24"/>
          <w:szCs w:val="24"/>
          <w:lang w:val="en-ZA" w:eastAsia="en-GB"/>
        </w:rPr>
        <w:t>nder gone paradigm shift i.e</w:t>
      </w:r>
    </w:p>
    <w:p w:rsidR="00B77EEF" w:rsidRPr="00D6234D" w:rsidRDefault="00DF636C" w:rsidP="00D6234D">
      <w:pPr>
        <w:numPr>
          <w:ilvl w:val="0"/>
          <w:numId w:val="19"/>
        </w:numPr>
        <w:rPr>
          <w:rFonts w:asciiTheme="majorHAnsi" w:eastAsia="Times New Roman" w:hAnsiTheme="majorHAnsi" w:cs="Times New Roman"/>
          <w:color w:val="000000"/>
          <w:sz w:val="24"/>
          <w:szCs w:val="24"/>
          <w:lang w:eastAsia="en-GB"/>
        </w:rPr>
      </w:pPr>
      <w:r w:rsidRPr="00D6234D">
        <w:rPr>
          <w:rFonts w:asciiTheme="majorHAnsi" w:eastAsia="Times New Roman" w:hAnsiTheme="majorHAnsi" w:cs="Times New Roman"/>
          <w:color w:val="000000"/>
          <w:sz w:val="24"/>
          <w:szCs w:val="24"/>
          <w:lang w:val="en-ZA" w:eastAsia="en-GB"/>
        </w:rPr>
        <w:lastRenderedPageBreak/>
        <w:t>Coercive approach</w:t>
      </w:r>
    </w:p>
    <w:p w:rsidR="00B77EEF" w:rsidRPr="00D6234D" w:rsidRDefault="00D6234D" w:rsidP="00D6234D">
      <w:pPr>
        <w:numPr>
          <w:ilvl w:val="0"/>
          <w:numId w:val="19"/>
        </w:numPr>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val="en-ZA" w:eastAsia="en-GB"/>
        </w:rPr>
        <w:t>Master farmer concept-p</w:t>
      </w:r>
      <w:r w:rsidR="00DF636C" w:rsidRPr="00D6234D">
        <w:rPr>
          <w:rFonts w:asciiTheme="majorHAnsi" w:eastAsia="Times New Roman" w:hAnsiTheme="majorHAnsi" w:cs="Times New Roman"/>
          <w:color w:val="000000"/>
          <w:sz w:val="24"/>
          <w:szCs w:val="24"/>
          <w:lang w:val="en-ZA" w:eastAsia="en-GB"/>
        </w:rPr>
        <w:t xml:space="preserve">rogressive farmers identified and received extension &amp; resources </w:t>
      </w:r>
    </w:p>
    <w:p w:rsidR="00B77EEF" w:rsidRPr="00D6234D" w:rsidRDefault="00DF636C" w:rsidP="00D6234D">
      <w:pPr>
        <w:numPr>
          <w:ilvl w:val="0"/>
          <w:numId w:val="19"/>
        </w:numPr>
        <w:rPr>
          <w:rFonts w:asciiTheme="majorHAnsi" w:eastAsia="Times New Roman" w:hAnsiTheme="majorHAnsi" w:cs="Times New Roman"/>
          <w:color w:val="000000"/>
          <w:sz w:val="24"/>
          <w:szCs w:val="24"/>
          <w:lang w:eastAsia="en-GB"/>
        </w:rPr>
      </w:pPr>
      <w:r w:rsidRPr="00D6234D">
        <w:rPr>
          <w:rFonts w:asciiTheme="majorHAnsi" w:eastAsia="Times New Roman" w:hAnsiTheme="majorHAnsi" w:cs="Times New Roman"/>
          <w:color w:val="000000"/>
          <w:sz w:val="24"/>
          <w:szCs w:val="24"/>
          <w:lang w:val="en-ZA" w:eastAsia="en-GB"/>
        </w:rPr>
        <w:t>Achikumbe concept- outstanding farmers identified and rewarded</w:t>
      </w:r>
    </w:p>
    <w:p w:rsidR="00B77EEF" w:rsidRPr="00D6234D" w:rsidRDefault="00DF636C" w:rsidP="00D6234D">
      <w:pPr>
        <w:numPr>
          <w:ilvl w:val="0"/>
          <w:numId w:val="19"/>
        </w:numPr>
        <w:rPr>
          <w:rFonts w:asciiTheme="majorHAnsi" w:eastAsia="Times New Roman" w:hAnsiTheme="majorHAnsi" w:cs="Times New Roman"/>
          <w:color w:val="000000"/>
          <w:sz w:val="24"/>
          <w:szCs w:val="24"/>
          <w:lang w:eastAsia="en-GB"/>
        </w:rPr>
      </w:pPr>
      <w:r w:rsidRPr="00D6234D">
        <w:rPr>
          <w:rFonts w:asciiTheme="majorHAnsi" w:eastAsia="Times New Roman" w:hAnsiTheme="majorHAnsi" w:cs="Times New Roman"/>
          <w:color w:val="000000"/>
          <w:sz w:val="24"/>
          <w:szCs w:val="24"/>
          <w:lang w:val="en-ZA" w:eastAsia="en-GB"/>
        </w:rPr>
        <w:t>Training and Visit (Block System)</w:t>
      </w:r>
    </w:p>
    <w:p w:rsidR="00B77EEF" w:rsidRPr="00D6234D" w:rsidRDefault="00DF636C" w:rsidP="00D6234D">
      <w:pPr>
        <w:numPr>
          <w:ilvl w:val="0"/>
          <w:numId w:val="19"/>
        </w:numPr>
        <w:rPr>
          <w:rFonts w:asciiTheme="majorHAnsi" w:eastAsia="Times New Roman" w:hAnsiTheme="majorHAnsi" w:cs="Times New Roman"/>
          <w:color w:val="000000"/>
          <w:sz w:val="24"/>
          <w:szCs w:val="24"/>
          <w:lang w:eastAsia="en-GB"/>
        </w:rPr>
      </w:pPr>
      <w:r w:rsidRPr="00D6234D">
        <w:rPr>
          <w:rFonts w:asciiTheme="majorHAnsi" w:eastAsia="Times New Roman" w:hAnsiTheme="majorHAnsi" w:cs="Times New Roman"/>
          <w:color w:val="000000"/>
          <w:sz w:val="24"/>
          <w:szCs w:val="24"/>
          <w:lang w:val="en-ZA" w:eastAsia="en-GB"/>
        </w:rPr>
        <w:t>All the methods were top down- no farmer involvement, little interaction.</w:t>
      </w:r>
    </w:p>
    <w:p w:rsidR="00B77EEF" w:rsidRPr="00D6234D" w:rsidRDefault="00DF636C" w:rsidP="00D6234D">
      <w:pPr>
        <w:numPr>
          <w:ilvl w:val="0"/>
          <w:numId w:val="19"/>
        </w:numPr>
        <w:rPr>
          <w:rFonts w:asciiTheme="majorHAnsi" w:eastAsia="Times New Roman" w:hAnsiTheme="majorHAnsi" w:cs="Times New Roman"/>
          <w:color w:val="000000"/>
          <w:sz w:val="24"/>
          <w:szCs w:val="24"/>
          <w:lang w:eastAsia="en-GB"/>
        </w:rPr>
      </w:pPr>
      <w:r w:rsidRPr="00D6234D">
        <w:rPr>
          <w:rFonts w:asciiTheme="majorHAnsi" w:eastAsia="Times New Roman" w:hAnsiTheme="majorHAnsi" w:cs="Times New Roman"/>
          <w:color w:val="000000"/>
          <w:sz w:val="24"/>
          <w:szCs w:val="24"/>
          <w:lang w:eastAsia="en-GB"/>
        </w:rPr>
        <w:t>This led to the development of the new extension policy in 2000, termed Agricultural Extension in the New Millennium:</w:t>
      </w:r>
      <w:r w:rsidR="00D6234D">
        <w:rPr>
          <w:rFonts w:asciiTheme="majorHAnsi" w:eastAsia="Times New Roman" w:hAnsiTheme="majorHAnsi" w:cs="Times New Roman"/>
          <w:color w:val="000000"/>
          <w:sz w:val="24"/>
          <w:szCs w:val="24"/>
          <w:lang w:eastAsia="en-GB"/>
        </w:rPr>
        <w:t xml:space="preserve"> </w:t>
      </w:r>
      <w:r w:rsidRPr="00D6234D">
        <w:rPr>
          <w:rFonts w:asciiTheme="majorHAnsi" w:eastAsia="Times New Roman" w:hAnsiTheme="majorHAnsi" w:cs="Times New Roman"/>
          <w:color w:val="000000"/>
          <w:sz w:val="24"/>
          <w:szCs w:val="24"/>
          <w:lang w:eastAsia="en-GB"/>
        </w:rPr>
        <w:t xml:space="preserve">Towards Pluralistic and Demand-driven Services In Malawi </w:t>
      </w:r>
    </w:p>
    <w:p w:rsidR="00D6234D" w:rsidRPr="00D6234D" w:rsidRDefault="00D6234D" w:rsidP="00D6234D">
      <w:pPr>
        <w:rPr>
          <w:rFonts w:asciiTheme="majorHAnsi" w:eastAsia="Times New Roman" w:hAnsiTheme="majorHAnsi" w:cs="Times New Roman"/>
          <w:color w:val="000000"/>
          <w:sz w:val="24"/>
          <w:szCs w:val="24"/>
          <w:lang w:eastAsia="en-GB"/>
        </w:rPr>
      </w:pPr>
      <w:r w:rsidRPr="00D6234D">
        <w:rPr>
          <w:rFonts w:asciiTheme="majorHAnsi" w:eastAsia="Times New Roman" w:hAnsiTheme="majorHAnsi" w:cs="Times New Roman"/>
          <w:color w:val="000000"/>
          <w:sz w:val="24"/>
          <w:szCs w:val="24"/>
          <w:lang w:val="en-ZA" w:eastAsia="en-GB"/>
        </w:rPr>
        <w:t>The New policy has been formulated against a background of a number of challenges in the agriculture Sector:</w:t>
      </w:r>
    </w:p>
    <w:p w:rsidR="00B77EEF" w:rsidRPr="00D6234D" w:rsidRDefault="00DF636C" w:rsidP="00D6234D">
      <w:pPr>
        <w:numPr>
          <w:ilvl w:val="0"/>
          <w:numId w:val="21"/>
        </w:numPr>
        <w:rPr>
          <w:rFonts w:asciiTheme="majorHAnsi" w:eastAsia="Times New Roman" w:hAnsiTheme="majorHAnsi" w:cs="Times New Roman"/>
          <w:color w:val="000000"/>
          <w:sz w:val="24"/>
          <w:szCs w:val="24"/>
          <w:lang w:eastAsia="en-GB"/>
        </w:rPr>
      </w:pPr>
      <w:r w:rsidRPr="00D6234D">
        <w:rPr>
          <w:rFonts w:asciiTheme="majorHAnsi" w:eastAsia="Times New Roman" w:hAnsiTheme="majorHAnsi" w:cs="Times New Roman"/>
          <w:color w:val="000000"/>
          <w:sz w:val="24"/>
          <w:szCs w:val="24"/>
          <w:lang w:val="en-ZA" w:eastAsia="en-GB"/>
        </w:rPr>
        <w:t>Democratisation (societies opening up, demand services, rights)</w:t>
      </w:r>
    </w:p>
    <w:p w:rsidR="00B77EEF" w:rsidRPr="00D6234D" w:rsidRDefault="00DF636C" w:rsidP="00D6234D">
      <w:pPr>
        <w:numPr>
          <w:ilvl w:val="0"/>
          <w:numId w:val="21"/>
        </w:numPr>
        <w:rPr>
          <w:rFonts w:asciiTheme="majorHAnsi" w:eastAsia="Times New Roman" w:hAnsiTheme="majorHAnsi" w:cs="Times New Roman"/>
          <w:color w:val="000000"/>
          <w:sz w:val="24"/>
          <w:szCs w:val="24"/>
          <w:lang w:eastAsia="en-GB"/>
        </w:rPr>
      </w:pPr>
      <w:r w:rsidRPr="00D6234D">
        <w:rPr>
          <w:rFonts w:asciiTheme="majorHAnsi" w:eastAsia="Times New Roman" w:hAnsiTheme="majorHAnsi" w:cs="Times New Roman"/>
          <w:color w:val="000000"/>
          <w:sz w:val="24"/>
          <w:szCs w:val="24"/>
          <w:lang w:val="en-ZA" w:eastAsia="en-GB"/>
        </w:rPr>
        <w:t>Market liberisation ( crops &amp; livestock of their choice, FLS  with less knowledge)</w:t>
      </w:r>
    </w:p>
    <w:p w:rsidR="00B77EEF" w:rsidRPr="00D6234D" w:rsidRDefault="00DF636C" w:rsidP="00D6234D">
      <w:pPr>
        <w:numPr>
          <w:ilvl w:val="0"/>
          <w:numId w:val="21"/>
        </w:numPr>
        <w:rPr>
          <w:rFonts w:asciiTheme="majorHAnsi" w:eastAsia="Times New Roman" w:hAnsiTheme="majorHAnsi" w:cs="Times New Roman"/>
          <w:color w:val="000000"/>
          <w:sz w:val="24"/>
          <w:szCs w:val="24"/>
          <w:lang w:eastAsia="en-GB"/>
        </w:rPr>
      </w:pPr>
      <w:r w:rsidRPr="00D6234D">
        <w:rPr>
          <w:rFonts w:asciiTheme="majorHAnsi" w:eastAsia="Times New Roman" w:hAnsiTheme="majorHAnsi" w:cs="Times New Roman"/>
          <w:color w:val="000000"/>
          <w:sz w:val="24"/>
          <w:szCs w:val="24"/>
          <w:lang w:val="en-ZA" w:eastAsia="en-GB"/>
        </w:rPr>
        <w:t>Decentralisation-less capacity at  district with increased demands)</w:t>
      </w:r>
      <w:r w:rsidRPr="00D6234D">
        <w:rPr>
          <w:rFonts w:asciiTheme="majorHAnsi" w:eastAsia="Times New Roman" w:hAnsiTheme="majorHAnsi" w:cs="Times New Roman"/>
          <w:color w:val="000000"/>
          <w:sz w:val="24"/>
          <w:szCs w:val="24"/>
          <w:lang w:eastAsia="en-GB"/>
        </w:rPr>
        <w:t xml:space="preserve"> </w:t>
      </w:r>
    </w:p>
    <w:p w:rsidR="00B77EEF" w:rsidRPr="00254CBA" w:rsidRDefault="00DF636C" w:rsidP="00D6234D">
      <w:pPr>
        <w:numPr>
          <w:ilvl w:val="0"/>
          <w:numId w:val="21"/>
        </w:numPr>
        <w:rPr>
          <w:rFonts w:asciiTheme="majorHAnsi" w:eastAsia="Times New Roman" w:hAnsiTheme="majorHAnsi" w:cs="Times New Roman"/>
          <w:color w:val="000000"/>
          <w:sz w:val="24"/>
          <w:szCs w:val="24"/>
          <w:lang w:eastAsia="en-GB"/>
        </w:rPr>
      </w:pPr>
      <w:r w:rsidRPr="00D6234D">
        <w:rPr>
          <w:rFonts w:asciiTheme="majorHAnsi" w:eastAsia="Times New Roman" w:hAnsiTheme="majorHAnsi" w:cs="Times New Roman"/>
          <w:color w:val="000000"/>
          <w:sz w:val="24"/>
          <w:szCs w:val="24"/>
          <w:lang w:val="en-ZA" w:eastAsia="en-GB"/>
        </w:rPr>
        <w:t>HIV/AIDS crisis-reduction in workforce</w:t>
      </w:r>
    </w:p>
    <w:p w:rsidR="00B77EEF" w:rsidRPr="00254CBA" w:rsidRDefault="00DF636C" w:rsidP="00254CBA">
      <w:pPr>
        <w:numPr>
          <w:ilvl w:val="0"/>
          <w:numId w:val="21"/>
        </w:numPr>
        <w:rPr>
          <w:rFonts w:asciiTheme="majorHAnsi" w:eastAsia="Times New Roman" w:hAnsiTheme="majorHAnsi" w:cs="Times New Roman"/>
          <w:color w:val="000000"/>
          <w:sz w:val="24"/>
          <w:szCs w:val="24"/>
          <w:lang w:eastAsia="en-GB"/>
        </w:rPr>
      </w:pPr>
      <w:r w:rsidRPr="00254CBA">
        <w:rPr>
          <w:rFonts w:asciiTheme="majorHAnsi" w:eastAsia="Times New Roman" w:hAnsiTheme="majorHAnsi" w:cs="Times New Roman"/>
          <w:color w:val="000000"/>
          <w:sz w:val="24"/>
          <w:szCs w:val="24"/>
          <w:lang w:val="en-ZA" w:eastAsia="en-GB"/>
        </w:rPr>
        <w:t>Shrinking public sector resources –financial, human  resource</w:t>
      </w:r>
    </w:p>
    <w:p w:rsidR="00B77EEF" w:rsidRPr="00254CBA" w:rsidRDefault="00DF636C" w:rsidP="00254CBA">
      <w:pPr>
        <w:numPr>
          <w:ilvl w:val="0"/>
          <w:numId w:val="21"/>
        </w:numPr>
        <w:rPr>
          <w:rFonts w:asciiTheme="majorHAnsi" w:eastAsia="Times New Roman" w:hAnsiTheme="majorHAnsi" w:cs="Times New Roman"/>
          <w:color w:val="000000"/>
          <w:sz w:val="24"/>
          <w:szCs w:val="24"/>
          <w:lang w:eastAsia="en-GB"/>
        </w:rPr>
      </w:pPr>
      <w:r w:rsidRPr="00254CBA">
        <w:rPr>
          <w:rFonts w:asciiTheme="majorHAnsi" w:eastAsia="Times New Roman" w:hAnsiTheme="majorHAnsi" w:cs="Times New Roman"/>
          <w:color w:val="000000"/>
          <w:sz w:val="24"/>
          <w:szCs w:val="24"/>
          <w:lang w:val="en-ZA" w:eastAsia="en-GB"/>
        </w:rPr>
        <w:t>Public sector reforms- donor complaints about the size of public service</w:t>
      </w:r>
    </w:p>
    <w:p w:rsidR="00B77EEF" w:rsidRPr="00254CBA" w:rsidRDefault="00DF636C" w:rsidP="00254CBA">
      <w:pPr>
        <w:numPr>
          <w:ilvl w:val="0"/>
          <w:numId w:val="21"/>
        </w:numPr>
        <w:rPr>
          <w:rFonts w:asciiTheme="majorHAnsi" w:eastAsia="Times New Roman" w:hAnsiTheme="majorHAnsi" w:cs="Times New Roman"/>
          <w:color w:val="000000"/>
          <w:sz w:val="24"/>
          <w:szCs w:val="24"/>
          <w:lang w:eastAsia="en-GB"/>
        </w:rPr>
      </w:pPr>
      <w:r w:rsidRPr="00254CBA">
        <w:rPr>
          <w:rFonts w:asciiTheme="majorHAnsi" w:eastAsia="Times New Roman" w:hAnsiTheme="majorHAnsi" w:cs="Times New Roman"/>
          <w:color w:val="000000"/>
          <w:sz w:val="24"/>
          <w:szCs w:val="24"/>
          <w:lang w:val="en-ZA" w:eastAsia="en-GB"/>
        </w:rPr>
        <w:t>Coordination- more players in agric but coordination is poor.</w:t>
      </w:r>
    </w:p>
    <w:p w:rsidR="00B77EEF" w:rsidRPr="00254CBA" w:rsidRDefault="00DF636C" w:rsidP="00254CBA">
      <w:pPr>
        <w:numPr>
          <w:ilvl w:val="0"/>
          <w:numId w:val="21"/>
        </w:numPr>
        <w:rPr>
          <w:rFonts w:asciiTheme="majorHAnsi" w:eastAsia="Times New Roman" w:hAnsiTheme="majorHAnsi" w:cs="Times New Roman"/>
          <w:color w:val="000000"/>
          <w:sz w:val="24"/>
          <w:szCs w:val="24"/>
          <w:lang w:eastAsia="en-GB"/>
        </w:rPr>
      </w:pPr>
      <w:r w:rsidRPr="00254CBA">
        <w:rPr>
          <w:rFonts w:asciiTheme="majorHAnsi" w:eastAsia="Times New Roman" w:hAnsiTheme="majorHAnsi" w:cs="Times New Roman"/>
          <w:color w:val="000000"/>
          <w:sz w:val="24"/>
          <w:szCs w:val="24"/>
          <w:lang w:val="en-ZA" w:eastAsia="en-GB"/>
        </w:rPr>
        <w:t>Difficulty to asses</w:t>
      </w:r>
      <w:r w:rsidR="00254CBA">
        <w:rPr>
          <w:rFonts w:asciiTheme="majorHAnsi" w:eastAsia="Times New Roman" w:hAnsiTheme="majorHAnsi" w:cs="Times New Roman"/>
          <w:color w:val="000000"/>
          <w:sz w:val="24"/>
          <w:szCs w:val="24"/>
          <w:lang w:val="en-ZA" w:eastAsia="en-GB"/>
        </w:rPr>
        <w:t>s</w:t>
      </w:r>
      <w:r w:rsidRPr="00254CBA">
        <w:rPr>
          <w:rFonts w:asciiTheme="majorHAnsi" w:eastAsia="Times New Roman" w:hAnsiTheme="majorHAnsi" w:cs="Times New Roman"/>
          <w:color w:val="000000"/>
          <w:sz w:val="24"/>
          <w:szCs w:val="24"/>
          <w:lang w:val="en-ZA" w:eastAsia="en-GB"/>
        </w:rPr>
        <w:t xml:space="preserve"> extension impact-extension not put as a priority.</w:t>
      </w:r>
    </w:p>
    <w:p w:rsidR="00254CBA" w:rsidRDefault="00DF636C" w:rsidP="00DF636C">
      <w:pPr>
        <w:numPr>
          <w:ilvl w:val="0"/>
          <w:numId w:val="21"/>
        </w:numPr>
        <w:rPr>
          <w:rFonts w:asciiTheme="majorHAnsi" w:eastAsia="Times New Roman" w:hAnsiTheme="majorHAnsi" w:cs="Times New Roman"/>
          <w:color w:val="000000"/>
          <w:sz w:val="24"/>
          <w:szCs w:val="24"/>
          <w:lang w:eastAsia="en-GB"/>
        </w:rPr>
      </w:pPr>
      <w:r w:rsidRPr="00254CBA">
        <w:rPr>
          <w:rFonts w:asciiTheme="majorHAnsi" w:eastAsia="Times New Roman" w:hAnsiTheme="majorHAnsi" w:cs="Times New Roman"/>
          <w:color w:val="000000"/>
          <w:sz w:val="24"/>
          <w:szCs w:val="24"/>
          <w:lang w:val="en-ZA" w:eastAsia="en-GB"/>
        </w:rPr>
        <w:t>High Malnutrition levels, low literacy levels and shrinking production</w:t>
      </w:r>
      <w:r w:rsidRPr="00254CBA">
        <w:rPr>
          <w:rFonts w:asciiTheme="majorHAnsi" w:eastAsia="Times New Roman" w:hAnsiTheme="majorHAnsi" w:cs="Times New Roman"/>
          <w:color w:val="000000"/>
          <w:sz w:val="24"/>
          <w:szCs w:val="24"/>
          <w:lang w:eastAsia="en-GB"/>
        </w:rPr>
        <w:t xml:space="preserve"> </w:t>
      </w:r>
    </w:p>
    <w:p w:rsidR="00DF636C" w:rsidRPr="00DF636C" w:rsidRDefault="00DF636C" w:rsidP="00DF636C">
      <w:pPr>
        <w:ind w:left="720"/>
        <w:rPr>
          <w:rFonts w:asciiTheme="majorHAnsi" w:eastAsia="Times New Roman" w:hAnsiTheme="majorHAnsi" w:cs="Times New Roman"/>
          <w:color w:val="000000"/>
          <w:sz w:val="24"/>
          <w:szCs w:val="24"/>
          <w:lang w:eastAsia="en-GB"/>
        </w:rPr>
      </w:pPr>
    </w:p>
    <w:p w:rsidR="00254CBA" w:rsidRPr="00254CBA" w:rsidRDefault="00254CBA" w:rsidP="00254CBA">
      <w:pPr>
        <w:ind w:left="720"/>
        <w:rPr>
          <w:rFonts w:asciiTheme="majorHAnsi" w:eastAsia="Times New Roman" w:hAnsiTheme="majorHAnsi" w:cs="Times New Roman"/>
          <w:i/>
          <w:color w:val="000000"/>
          <w:sz w:val="24"/>
          <w:szCs w:val="24"/>
          <w:u w:val="single"/>
          <w:lang w:eastAsia="en-GB"/>
        </w:rPr>
      </w:pPr>
      <w:r w:rsidRPr="00254CBA">
        <w:rPr>
          <w:rFonts w:asciiTheme="majorHAnsi" w:eastAsia="Times New Roman" w:hAnsiTheme="majorHAnsi" w:cs="Times New Roman"/>
          <w:i/>
          <w:color w:val="000000"/>
          <w:sz w:val="24"/>
          <w:szCs w:val="24"/>
          <w:u w:val="single"/>
          <w:lang w:eastAsia="en-GB"/>
        </w:rPr>
        <w:t>How the Africa RISING R4D platform will help</w:t>
      </w:r>
    </w:p>
    <w:p w:rsidR="00B77EEF" w:rsidRPr="00254CBA" w:rsidRDefault="00DF636C" w:rsidP="00254CBA">
      <w:pPr>
        <w:numPr>
          <w:ilvl w:val="0"/>
          <w:numId w:val="23"/>
        </w:numPr>
        <w:rPr>
          <w:rFonts w:asciiTheme="majorHAnsi" w:eastAsia="Times New Roman" w:hAnsiTheme="majorHAnsi" w:cs="Times New Roman"/>
          <w:color w:val="000000"/>
          <w:sz w:val="24"/>
          <w:szCs w:val="24"/>
          <w:lang w:eastAsia="en-GB"/>
        </w:rPr>
      </w:pPr>
      <w:r w:rsidRPr="00254CBA">
        <w:rPr>
          <w:rFonts w:asciiTheme="majorHAnsi" w:eastAsia="Times New Roman" w:hAnsiTheme="majorHAnsi" w:cs="Times New Roman"/>
          <w:color w:val="000000"/>
          <w:sz w:val="24"/>
          <w:szCs w:val="24"/>
          <w:lang w:val="en-ZA" w:eastAsia="en-GB"/>
        </w:rPr>
        <w:t xml:space="preserve">Need for development of partnerships among service providers to </w:t>
      </w:r>
      <w:r w:rsidR="00254CBA" w:rsidRPr="00254CBA">
        <w:rPr>
          <w:rFonts w:asciiTheme="majorHAnsi" w:eastAsia="Times New Roman" w:hAnsiTheme="majorHAnsi" w:cs="Times New Roman"/>
          <w:color w:val="000000"/>
          <w:sz w:val="24"/>
          <w:szCs w:val="24"/>
          <w:lang w:val="en-ZA" w:eastAsia="en-GB"/>
        </w:rPr>
        <w:t>provide and</w:t>
      </w:r>
      <w:r w:rsidRPr="00254CBA">
        <w:rPr>
          <w:rFonts w:asciiTheme="majorHAnsi" w:eastAsia="Times New Roman" w:hAnsiTheme="majorHAnsi" w:cs="Times New Roman"/>
          <w:color w:val="000000"/>
          <w:sz w:val="24"/>
          <w:szCs w:val="24"/>
          <w:lang w:val="en-ZA" w:eastAsia="en-GB"/>
        </w:rPr>
        <w:t xml:space="preserve"> deliver high quality services for the benefit of all farmers in Malawi.</w:t>
      </w:r>
    </w:p>
    <w:p w:rsidR="00B77EEF" w:rsidRPr="00254CBA" w:rsidRDefault="00DF636C" w:rsidP="00254CBA">
      <w:pPr>
        <w:numPr>
          <w:ilvl w:val="0"/>
          <w:numId w:val="23"/>
        </w:numPr>
        <w:rPr>
          <w:rFonts w:asciiTheme="majorHAnsi" w:eastAsia="Times New Roman" w:hAnsiTheme="majorHAnsi" w:cs="Times New Roman"/>
          <w:color w:val="000000"/>
          <w:sz w:val="24"/>
          <w:szCs w:val="24"/>
          <w:lang w:eastAsia="en-GB"/>
        </w:rPr>
      </w:pPr>
      <w:r w:rsidRPr="00254CBA">
        <w:rPr>
          <w:rFonts w:asciiTheme="majorHAnsi" w:eastAsia="Times New Roman" w:hAnsiTheme="majorHAnsi" w:cs="Times New Roman"/>
          <w:color w:val="000000"/>
          <w:sz w:val="24"/>
          <w:szCs w:val="24"/>
          <w:lang w:val="en-ZA" w:eastAsia="en-GB"/>
        </w:rPr>
        <w:t xml:space="preserve">Every stakeholder is encouraged to participate with </w:t>
      </w:r>
      <w:r w:rsidR="00254CBA">
        <w:rPr>
          <w:rFonts w:asciiTheme="majorHAnsi" w:eastAsia="Times New Roman" w:hAnsiTheme="majorHAnsi" w:cs="Times New Roman"/>
          <w:color w:val="000000"/>
          <w:sz w:val="24"/>
          <w:szCs w:val="24"/>
          <w:lang w:val="en-ZA" w:eastAsia="en-GB"/>
        </w:rPr>
        <w:t>district agriculture extension services (</w:t>
      </w:r>
      <w:r w:rsidRPr="00254CBA">
        <w:rPr>
          <w:rFonts w:asciiTheme="majorHAnsi" w:eastAsia="Times New Roman" w:hAnsiTheme="majorHAnsi" w:cs="Times New Roman"/>
          <w:color w:val="000000"/>
          <w:sz w:val="24"/>
          <w:szCs w:val="24"/>
          <w:lang w:val="en-ZA" w:eastAsia="en-GB"/>
        </w:rPr>
        <w:t>DAES</w:t>
      </w:r>
      <w:r w:rsidR="00254CBA">
        <w:rPr>
          <w:rFonts w:asciiTheme="majorHAnsi" w:eastAsia="Times New Roman" w:hAnsiTheme="majorHAnsi" w:cs="Times New Roman"/>
          <w:color w:val="000000"/>
          <w:sz w:val="24"/>
          <w:szCs w:val="24"/>
          <w:lang w:val="en-ZA" w:eastAsia="en-GB"/>
        </w:rPr>
        <w:t>)</w:t>
      </w:r>
      <w:r w:rsidRPr="00254CBA">
        <w:rPr>
          <w:rFonts w:asciiTheme="majorHAnsi" w:eastAsia="Times New Roman" w:hAnsiTheme="majorHAnsi" w:cs="Times New Roman"/>
          <w:color w:val="000000"/>
          <w:sz w:val="24"/>
          <w:szCs w:val="24"/>
          <w:lang w:val="en-ZA" w:eastAsia="en-GB"/>
        </w:rPr>
        <w:t xml:space="preserve"> in working towards this vision.</w:t>
      </w:r>
    </w:p>
    <w:p w:rsidR="00254CBA" w:rsidRPr="00D6234D" w:rsidRDefault="00254CBA" w:rsidP="00254CBA">
      <w:pPr>
        <w:ind w:left="720"/>
        <w:rPr>
          <w:rFonts w:asciiTheme="majorHAnsi" w:eastAsia="Times New Roman" w:hAnsiTheme="majorHAnsi" w:cs="Times New Roman"/>
          <w:color w:val="000000"/>
          <w:sz w:val="24"/>
          <w:szCs w:val="24"/>
          <w:lang w:eastAsia="en-GB"/>
        </w:rPr>
      </w:pPr>
    </w:p>
    <w:p w:rsidR="00231234" w:rsidRPr="00B667CE" w:rsidRDefault="001769F6">
      <w:pPr>
        <w:rPr>
          <w:rFonts w:asciiTheme="majorHAnsi" w:eastAsia="Times New Roman" w:hAnsiTheme="majorHAnsi" w:cs="Times New Roman"/>
          <w:color w:val="000000"/>
          <w:sz w:val="24"/>
          <w:szCs w:val="24"/>
          <w:u w:val="single"/>
          <w:lang w:eastAsia="en-GB"/>
        </w:rPr>
      </w:pPr>
      <w:r w:rsidRPr="00B667CE">
        <w:rPr>
          <w:rFonts w:asciiTheme="majorHAnsi" w:eastAsia="Times New Roman" w:hAnsiTheme="majorHAnsi" w:cs="Times New Roman"/>
          <w:b/>
          <w:bCs/>
          <w:color w:val="000000"/>
          <w:sz w:val="24"/>
          <w:szCs w:val="24"/>
          <w:u w:val="single"/>
          <w:lang w:eastAsia="en-GB"/>
        </w:rPr>
        <w:lastRenderedPageBreak/>
        <w:t>CADECOM</w:t>
      </w:r>
      <w:r w:rsidR="00B667CE" w:rsidRPr="00B667CE">
        <w:rPr>
          <w:rFonts w:asciiTheme="majorHAnsi" w:eastAsia="Times New Roman" w:hAnsiTheme="majorHAnsi" w:cs="Times New Roman"/>
          <w:b/>
          <w:bCs/>
          <w:color w:val="000000"/>
          <w:sz w:val="24"/>
          <w:szCs w:val="24"/>
          <w:u w:val="single"/>
          <w:lang w:eastAsia="en-GB"/>
        </w:rPr>
        <w:t xml:space="preserve"> (Catholic Development commission)</w:t>
      </w:r>
    </w:p>
    <w:p w:rsidR="00B77EEF" w:rsidRPr="00DF636C" w:rsidRDefault="00DF636C" w:rsidP="00DF636C">
      <w:pPr>
        <w:numPr>
          <w:ilvl w:val="0"/>
          <w:numId w:val="24"/>
        </w:numPr>
        <w:rPr>
          <w:rFonts w:asciiTheme="majorHAnsi" w:eastAsia="Times New Roman" w:hAnsiTheme="majorHAnsi" w:cs="Times New Roman"/>
          <w:color w:val="000000"/>
          <w:sz w:val="24"/>
          <w:szCs w:val="24"/>
          <w:lang w:eastAsia="en-GB"/>
        </w:rPr>
      </w:pPr>
      <w:r w:rsidRPr="00DF636C">
        <w:rPr>
          <w:rFonts w:asciiTheme="majorHAnsi" w:eastAsia="Times New Roman" w:hAnsiTheme="majorHAnsi" w:cs="Times New Roman"/>
          <w:bCs/>
          <w:color w:val="000000"/>
          <w:sz w:val="24"/>
          <w:szCs w:val="24"/>
          <w:lang w:eastAsia="en-GB"/>
        </w:rPr>
        <w:t xml:space="preserve">Project name: </w:t>
      </w:r>
      <w:r w:rsidRPr="00DF636C">
        <w:rPr>
          <w:rFonts w:asciiTheme="majorHAnsi" w:eastAsia="Times New Roman" w:hAnsiTheme="majorHAnsi" w:cs="Times New Roman"/>
          <w:color w:val="000000"/>
          <w:sz w:val="24"/>
          <w:szCs w:val="24"/>
          <w:lang w:eastAsia="en-GB"/>
        </w:rPr>
        <w:t>dedza cadecom g/nuts value chain development and nutrition project</w:t>
      </w:r>
    </w:p>
    <w:p w:rsidR="00B77EEF" w:rsidRPr="00DF636C" w:rsidRDefault="00DF636C" w:rsidP="00DF636C">
      <w:pPr>
        <w:numPr>
          <w:ilvl w:val="0"/>
          <w:numId w:val="24"/>
        </w:numPr>
        <w:rPr>
          <w:rFonts w:asciiTheme="majorHAnsi" w:eastAsia="Times New Roman" w:hAnsiTheme="majorHAnsi" w:cs="Times New Roman"/>
          <w:color w:val="000000"/>
          <w:sz w:val="24"/>
          <w:szCs w:val="24"/>
          <w:lang w:eastAsia="en-GB"/>
        </w:rPr>
      </w:pPr>
      <w:r w:rsidRPr="00DF636C">
        <w:rPr>
          <w:rFonts w:asciiTheme="majorHAnsi" w:eastAsia="Times New Roman" w:hAnsiTheme="majorHAnsi" w:cs="Times New Roman"/>
          <w:bCs/>
          <w:color w:val="000000"/>
          <w:sz w:val="24"/>
          <w:szCs w:val="24"/>
          <w:lang w:eastAsia="en-GB"/>
        </w:rPr>
        <w:t>Duration :</w:t>
      </w:r>
      <w:r w:rsidRPr="00DF636C">
        <w:rPr>
          <w:rFonts w:asciiTheme="majorHAnsi" w:eastAsia="Times New Roman" w:hAnsiTheme="majorHAnsi" w:cs="Times New Roman"/>
          <w:color w:val="000000"/>
          <w:sz w:val="24"/>
          <w:szCs w:val="24"/>
          <w:lang w:eastAsia="en-GB"/>
        </w:rPr>
        <w:t xml:space="preserve"> 3 year (2013 to 2015 with  possible of extension)</w:t>
      </w:r>
    </w:p>
    <w:p w:rsidR="00DF636C" w:rsidRPr="00DF636C" w:rsidRDefault="00DF636C" w:rsidP="00DF636C">
      <w:pPr>
        <w:numPr>
          <w:ilvl w:val="0"/>
          <w:numId w:val="24"/>
        </w:numPr>
        <w:rPr>
          <w:rFonts w:asciiTheme="majorHAnsi" w:eastAsia="Times New Roman" w:hAnsiTheme="majorHAnsi" w:cs="Times New Roman"/>
          <w:color w:val="000000"/>
          <w:sz w:val="24"/>
          <w:szCs w:val="24"/>
          <w:lang w:eastAsia="en-GB"/>
        </w:rPr>
      </w:pPr>
      <w:r w:rsidRPr="00DF636C">
        <w:rPr>
          <w:rFonts w:asciiTheme="majorHAnsi" w:eastAsia="Times New Roman" w:hAnsiTheme="majorHAnsi" w:cs="Times New Roman"/>
          <w:bCs/>
          <w:color w:val="000000"/>
          <w:sz w:val="24"/>
          <w:szCs w:val="24"/>
          <w:lang w:eastAsia="en-GB"/>
        </w:rPr>
        <w:t xml:space="preserve">Areas of operation : </w:t>
      </w:r>
      <w:r w:rsidRPr="00DF636C">
        <w:rPr>
          <w:rFonts w:asciiTheme="majorHAnsi" w:eastAsia="Times New Roman" w:hAnsiTheme="majorHAnsi" w:cs="Times New Roman"/>
          <w:color w:val="000000"/>
          <w:sz w:val="24"/>
          <w:szCs w:val="24"/>
          <w:lang w:eastAsia="en-GB"/>
        </w:rPr>
        <w:t>5 epas (chafumbwa, kanyama, bembeke, golomoti, mtakataka).</w:t>
      </w:r>
    </w:p>
    <w:p w:rsidR="00B77EEF" w:rsidRPr="00DF636C" w:rsidRDefault="00DF636C" w:rsidP="00DF636C">
      <w:pPr>
        <w:numPr>
          <w:ilvl w:val="0"/>
          <w:numId w:val="24"/>
        </w:numPr>
        <w:rPr>
          <w:rFonts w:asciiTheme="majorHAnsi" w:eastAsia="Times New Roman" w:hAnsiTheme="majorHAnsi" w:cs="Times New Roman"/>
          <w:color w:val="000000"/>
          <w:sz w:val="24"/>
          <w:szCs w:val="24"/>
          <w:lang w:eastAsia="en-GB"/>
        </w:rPr>
      </w:pPr>
      <w:r w:rsidRPr="00DF636C">
        <w:rPr>
          <w:rFonts w:asciiTheme="majorHAnsi" w:eastAsia="Times New Roman" w:hAnsiTheme="majorHAnsi" w:cs="Times New Roman"/>
          <w:bCs/>
          <w:color w:val="000000"/>
          <w:sz w:val="24"/>
          <w:szCs w:val="24"/>
          <w:lang w:eastAsia="en-GB"/>
        </w:rPr>
        <w:t xml:space="preserve">Target      : </w:t>
      </w:r>
      <w:r w:rsidRPr="00DF636C">
        <w:rPr>
          <w:rFonts w:asciiTheme="majorHAnsi" w:eastAsia="Times New Roman" w:hAnsiTheme="majorHAnsi" w:cs="Times New Roman"/>
          <w:color w:val="000000"/>
          <w:sz w:val="24"/>
          <w:szCs w:val="24"/>
          <w:lang w:eastAsia="en-GB"/>
        </w:rPr>
        <w:t>30,000 farming families</w:t>
      </w:r>
    </w:p>
    <w:p w:rsidR="00B77EEF" w:rsidRPr="00DF636C" w:rsidRDefault="00DF636C" w:rsidP="00DF636C">
      <w:pPr>
        <w:numPr>
          <w:ilvl w:val="0"/>
          <w:numId w:val="25"/>
        </w:numPr>
        <w:rPr>
          <w:rFonts w:asciiTheme="majorHAnsi" w:eastAsia="Times New Roman" w:hAnsiTheme="majorHAnsi" w:cs="Times New Roman"/>
          <w:color w:val="000000"/>
          <w:sz w:val="24"/>
          <w:szCs w:val="24"/>
          <w:lang w:eastAsia="en-GB"/>
        </w:rPr>
      </w:pPr>
      <w:r w:rsidRPr="00DF636C">
        <w:rPr>
          <w:rFonts w:asciiTheme="majorHAnsi" w:eastAsia="Times New Roman" w:hAnsiTheme="majorHAnsi" w:cs="Times New Roman"/>
          <w:bCs/>
          <w:color w:val="000000"/>
          <w:sz w:val="24"/>
          <w:szCs w:val="24"/>
          <w:lang w:eastAsia="en-GB"/>
        </w:rPr>
        <w:t xml:space="preserve">Donor     </w:t>
      </w:r>
      <w:r w:rsidRPr="00DF636C">
        <w:rPr>
          <w:rFonts w:asciiTheme="majorHAnsi" w:eastAsia="Times New Roman" w:hAnsiTheme="majorHAnsi" w:cs="Times New Roman"/>
          <w:color w:val="000000"/>
          <w:sz w:val="24"/>
          <w:szCs w:val="24"/>
          <w:lang w:eastAsia="en-GB"/>
        </w:rPr>
        <w:t xml:space="preserve"> :ftf - invc with funds from usaid. </w:t>
      </w:r>
    </w:p>
    <w:p w:rsidR="00DF636C" w:rsidRDefault="00DF636C" w:rsidP="00DF636C">
      <w:pPr>
        <w:pStyle w:val="ListParagraph"/>
        <w:numPr>
          <w:ilvl w:val="0"/>
          <w:numId w:val="30"/>
        </w:numPr>
        <w:tabs>
          <w:tab w:val="num" w:pos="720"/>
        </w:tabs>
        <w:jc w:val="both"/>
        <w:rPr>
          <w:rFonts w:asciiTheme="majorHAnsi" w:eastAsia="Times New Roman" w:hAnsiTheme="majorHAnsi" w:cs="Times New Roman"/>
          <w:color w:val="000000"/>
          <w:sz w:val="24"/>
          <w:szCs w:val="24"/>
          <w:lang w:eastAsia="en-GB"/>
        </w:rPr>
      </w:pPr>
      <w:r w:rsidRPr="00DF636C">
        <w:rPr>
          <w:rFonts w:asciiTheme="majorHAnsi" w:eastAsia="Times New Roman" w:hAnsiTheme="majorHAnsi" w:cs="Times New Roman"/>
          <w:bCs/>
          <w:color w:val="000000"/>
          <w:sz w:val="24"/>
          <w:szCs w:val="24"/>
          <w:lang w:eastAsia="en-GB"/>
        </w:rPr>
        <w:t>Program has registered 24,000 beneficiaries and distributed 144 t of groundnut seed.  F</w:t>
      </w:r>
      <w:r w:rsidRPr="00DF636C">
        <w:rPr>
          <w:rFonts w:asciiTheme="majorHAnsi" w:eastAsia="Times New Roman" w:hAnsiTheme="majorHAnsi" w:cs="Times New Roman"/>
          <w:color w:val="000000"/>
          <w:sz w:val="24"/>
          <w:szCs w:val="24"/>
          <w:lang w:eastAsia="en-GB"/>
        </w:rPr>
        <w:t>armers received training in harvesting and post harvest handling, drying, storage, aflatoxin management and on collective marketing. This is an ongoing activity.  In addition 400 lead farmers trained in various technologies such as land preparation, spacing, planting, harvesting, drying, storage, aflatoxin management and marketing</w:t>
      </w:r>
    </w:p>
    <w:p w:rsidR="00DF636C" w:rsidRPr="00DF636C" w:rsidRDefault="00DF636C" w:rsidP="00DF636C">
      <w:pPr>
        <w:pStyle w:val="ListParagraph"/>
        <w:numPr>
          <w:ilvl w:val="0"/>
          <w:numId w:val="30"/>
        </w:numPr>
        <w:tabs>
          <w:tab w:val="num" w:pos="720"/>
        </w:tabs>
        <w:jc w:val="both"/>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CADECOM formed 5 Farmer</w:t>
      </w:r>
      <w:r w:rsidRPr="00DF636C">
        <w:rPr>
          <w:rFonts w:asciiTheme="majorHAnsi" w:eastAsia="Times New Roman" w:hAnsiTheme="majorHAnsi" w:cs="Times New Roman"/>
          <w:color w:val="000000"/>
          <w:sz w:val="24"/>
          <w:szCs w:val="24"/>
          <w:lang w:eastAsia="en-GB"/>
        </w:rPr>
        <w:t xml:space="preserve"> Associations </w:t>
      </w:r>
      <w:r>
        <w:rPr>
          <w:rFonts w:asciiTheme="majorHAnsi" w:eastAsia="Times New Roman" w:hAnsiTheme="majorHAnsi" w:cs="Times New Roman"/>
          <w:color w:val="000000"/>
          <w:sz w:val="24"/>
          <w:szCs w:val="24"/>
          <w:lang w:eastAsia="en-GB"/>
        </w:rPr>
        <w:t xml:space="preserve">one in each of the target </w:t>
      </w:r>
      <w:r w:rsidRPr="00DF636C">
        <w:rPr>
          <w:rFonts w:asciiTheme="majorHAnsi" w:eastAsia="Times New Roman" w:hAnsiTheme="majorHAnsi" w:cs="Times New Roman"/>
          <w:color w:val="000000"/>
          <w:sz w:val="24"/>
          <w:szCs w:val="24"/>
          <w:lang w:eastAsia="en-GB"/>
        </w:rPr>
        <w:t xml:space="preserve">EPA. </w:t>
      </w:r>
      <w:r>
        <w:rPr>
          <w:rFonts w:asciiTheme="majorHAnsi" w:eastAsia="Times New Roman" w:hAnsiTheme="majorHAnsi" w:cs="Times New Roman"/>
          <w:color w:val="000000"/>
          <w:sz w:val="24"/>
          <w:szCs w:val="24"/>
          <w:lang w:eastAsia="en-GB"/>
        </w:rPr>
        <w:t>These associations are receiving training in agrib</w:t>
      </w:r>
      <w:r w:rsidRPr="00DF636C">
        <w:rPr>
          <w:rFonts w:asciiTheme="majorHAnsi" w:eastAsia="Times New Roman" w:hAnsiTheme="majorHAnsi" w:cs="Times New Roman"/>
          <w:color w:val="000000"/>
          <w:sz w:val="24"/>
          <w:szCs w:val="24"/>
          <w:lang w:eastAsia="en-GB"/>
        </w:rPr>
        <w:t xml:space="preserve">usiness </w:t>
      </w:r>
    </w:p>
    <w:p w:rsidR="00DF636C" w:rsidRPr="00DF636C" w:rsidRDefault="00DF636C" w:rsidP="00DF636C">
      <w:pPr>
        <w:pStyle w:val="ListParagraph"/>
        <w:tabs>
          <w:tab w:val="num" w:pos="720"/>
        </w:tabs>
        <w:jc w:val="both"/>
        <w:rPr>
          <w:rFonts w:asciiTheme="majorHAnsi" w:eastAsia="Times New Roman" w:hAnsiTheme="majorHAnsi" w:cs="Times New Roman"/>
          <w:color w:val="000000"/>
          <w:sz w:val="24"/>
          <w:szCs w:val="24"/>
          <w:lang w:eastAsia="en-GB"/>
        </w:rPr>
      </w:pPr>
    </w:p>
    <w:p w:rsidR="00000A05" w:rsidRDefault="00DF6ABE">
      <w:pPr>
        <w:rPr>
          <w:rFonts w:asciiTheme="majorHAnsi" w:eastAsia="Times New Roman" w:hAnsiTheme="majorHAnsi" w:cs="Times New Roman"/>
          <w:b/>
          <w:color w:val="000000"/>
          <w:sz w:val="24"/>
          <w:szCs w:val="24"/>
          <w:lang w:eastAsia="en-GB"/>
        </w:rPr>
      </w:pPr>
      <w:r w:rsidRPr="00DF6ABE">
        <w:rPr>
          <w:rFonts w:asciiTheme="majorHAnsi" w:eastAsia="Times New Roman" w:hAnsiTheme="majorHAnsi" w:cs="Times New Roman"/>
          <w:b/>
          <w:color w:val="000000"/>
          <w:sz w:val="24"/>
          <w:szCs w:val="24"/>
          <w:lang w:eastAsia="en-GB"/>
        </w:rPr>
        <w:t>Synthesis session</w:t>
      </w:r>
    </w:p>
    <w:p w:rsidR="00C02044" w:rsidRPr="00C02044" w:rsidRDefault="00C02044" w:rsidP="00C02044">
      <w:pPr>
        <w:jc w:val="both"/>
        <w:rPr>
          <w:rFonts w:asciiTheme="majorHAnsi" w:eastAsia="Times New Roman" w:hAnsiTheme="majorHAnsi" w:cs="Times New Roman"/>
          <w:color w:val="000000"/>
          <w:sz w:val="24"/>
          <w:szCs w:val="24"/>
          <w:lang w:eastAsia="en-GB"/>
        </w:rPr>
      </w:pPr>
      <w:r w:rsidRPr="00C02044">
        <w:rPr>
          <w:rFonts w:asciiTheme="majorHAnsi" w:eastAsia="Times New Roman" w:hAnsiTheme="majorHAnsi" w:cs="Times New Roman"/>
          <w:color w:val="000000"/>
          <w:sz w:val="24"/>
          <w:szCs w:val="24"/>
          <w:lang w:eastAsia="en-GB"/>
        </w:rPr>
        <w:t xml:space="preserve">At the end of the day, there was a plenary discussion to harmonize messages and </w:t>
      </w:r>
      <w:r>
        <w:rPr>
          <w:rFonts w:asciiTheme="majorHAnsi" w:eastAsia="Times New Roman" w:hAnsiTheme="majorHAnsi" w:cs="Times New Roman"/>
          <w:color w:val="000000"/>
          <w:sz w:val="24"/>
          <w:szCs w:val="24"/>
          <w:lang w:eastAsia="en-GB"/>
        </w:rPr>
        <w:t>a</w:t>
      </w:r>
      <w:r w:rsidRPr="00C02044">
        <w:rPr>
          <w:rFonts w:asciiTheme="majorHAnsi" w:eastAsia="Times New Roman" w:hAnsiTheme="majorHAnsi" w:cs="Times New Roman"/>
          <w:color w:val="000000"/>
          <w:sz w:val="24"/>
          <w:szCs w:val="24"/>
          <w:lang w:eastAsia="en-GB"/>
        </w:rPr>
        <w:t>pproaches that are being used by different actors in the districts.</w:t>
      </w:r>
      <w:r w:rsidR="00404AD9">
        <w:rPr>
          <w:rFonts w:asciiTheme="majorHAnsi" w:eastAsia="Times New Roman" w:hAnsiTheme="majorHAnsi" w:cs="Times New Roman"/>
          <w:color w:val="000000"/>
          <w:sz w:val="24"/>
          <w:szCs w:val="24"/>
          <w:lang w:eastAsia="en-GB"/>
        </w:rPr>
        <w:t xml:space="preserve"> Participants agreed on the following issues that ranged from R4D coordination and </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Coordination already in place</w:t>
      </w:r>
      <w:r w:rsidR="00404AD9">
        <w:rPr>
          <w:rFonts w:asciiTheme="majorHAnsi" w:eastAsia="Times New Roman" w:hAnsiTheme="majorHAnsi" w:cs="Times New Roman"/>
          <w:color w:val="000000"/>
          <w:sz w:val="24"/>
          <w:szCs w:val="24"/>
          <w:lang w:eastAsia="en-GB"/>
        </w:rPr>
        <w:t xml:space="preserve"> through the DADOs who are the official conveners of the districts R4D platforms</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Need for cohesion between extension and researchers</w:t>
      </w:r>
    </w:p>
    <w:p w:rsidR="00B77EEF" w:rsidRPr="00DF6ABE" w:rsidRDefault="00404AD9"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Go</w:t>
      </w:r>
      <w:r>
        <w:rPr>
          <w:rFonts w:asciiTheme="majorHAnsi" w:eastAsia="Times New Roman" w:hAnsiTheme="majorHAnsi" w:cs="Times New Roman"/>
          <w:color w:val="000000"/>
          <w:sz w:val="24"/>
          <w:szCs w:val="24"/>
          <w:lang w:eastAsia="en-GB"/>
        </w:rPr>
        <w:t>vernment</w:t>
      </w:r>
      <w:r w:rsidR="00DF636C" w:rsidRPr="00DF6ABE">
        <w:rPr>
          <w:rFonts w:asciiTheme="majorHAnsi" w:eastAsia="Times New Roman" w:hAnsiTheme="majorHAnsi" w:cs="Times New Roman"/>
          <w:color w:val="000000"/>
          <w:sz w:val="24"/>
          <w:szCs w:val="24"/>
          <w:lang w:eastAsia="en-GB"/>
        </w:rPr>
        <w:t xml:space="preserve"> and NGO coordination enhanced</w:t>
      </w:r>
      <w:r w:rsidR="003A0AF7">
        <w:rPr>
          <w:rFonts w:asciiTheme="majorHAnsi" w:eastAsia="Times New Roman" w:hAnsiTheme="majorHAnsi" w:cs="Times New Roman"/>
          <w:color w:val="000000"/>
          <w:sz w:val="24"/>
          <w:szCs w:val="24"/>
          <w:lang w:eastAsia="en-GB"/>
        </w:rPr>
        <w:t xml:space="preserve"> through the R4D platform</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Lead farmers a good model</w:t>
      </w:r>
      <w:r w:rsidR="00C254C7">
        <w:rPr>
          <w:rFonts w:asciiTheme="majorHAnsi" w:eastAsia="Times New Roman" w:hAnsiTheme="majorHAnsi" w:cs="Times New Roman"/>
          <w:color w:val="000000"/>
          <w:sz w:val="24"/>
          <w:szCs w:val="24"/>
          <w:lang w:eastAsia="en-GB"/>
        </w:rPr>
        <w:t xml:space="preserve"> for technology dissemination</w:t>
      </w:r>
    </w:p>
    <w:p w:rsidR="00B77EEF" w:rsidRPr="00DF6ABE" w:rsidRDefault="00C254C7" w:rsidP="00DF6ABE">
      <w:pPr>
        <w:numPr>
          <w:ilvl w:val="0"/>
          <w:numId w:val="11"/>
        </w:numPr>
        <w:spacing w:after="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There was need to closely l</w:t>
      </w:r>
      <w:r w:rsidR="00DF636C" w:rsidRPr="00DF6ABE">
        <w:rPr>
          <w:rFonts w:asciiTheme="majorHAnsi" w:eastAsia="Times New Roman" w:hAnsiTheme="majorHAnsi" w:cs="Times New Roman"/>
          <w:color w:val="000000"/>
          <w:sz w:val="24"/>
          <w:szCs w:val="24"/>
          <w:lang w:eastAsia="en-GB"/>
        </w:rPr>
        <w:t>ink farmers to market</w:t>
      </w:r>
      <w:r>
        <w:rPr>
          <w:rFonts w:asciiTheme="majorHAnsi" w:eastAsia="Times New Roman" w:hAnsiTheme="majorHAnsi" w:cs="Times New Roman"/>
          <w:color w:val="000000"/>
          <w:sz w:val="24"/>
          <w:szCs w:val="24"/>
          <w:lang w:eastAsia="en-GB"/>
        </w:rPr>
        <w:t>s</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 xml:space="preserve">Quality </w:t>
      </w:r>
      <w:r w:rsidR="00C254C7">
        <w:rPr>
          <w:rFonts w:asciiTheme="majorHAnsi" w:eastAsia="Times New Roman" w:hAnsiTheme="majorHAnsi" w:cs="Times New Roman"/>
          <w:color w:val="000000"/>
          <w:sz w:val="24"/>
          <w:szCs w:val="24"/>
          <w:lang w:eastAsia="en-GB"/>
        </w:rPr>
        <w:t>of seed on the market need to be supervised – farmers may end up buying inferior seed</w:t>
      </w:r>
      <w:r w:rsidRPr="00DF6ABE">
        <w:rPr>
          <w:rFonts w:asciiTheme="majorHAnsi" w:eastAsia="Times New Roman" w:hAnsiTheme="majorHAnsi" w:cs="Times New Roman"/>
          <w:color w:val="000000"/>
          <w:sz w:val="24"/>
          <w:szCs w:val="24"/>
          <w:lang w:eastAsia="en-GB"/>
        </w:rPr>
        <w:t xml:space="preserve"> </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Pluralism by extension services (for all- not limited to a select few)</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Harmonizing messages/packaging</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What are the farmers’ demands and how is the coordination in response to the demands</w:t>
      </w:r>
    </w:p>
    <w:p w:rsidR="00B77EEF" w:rsidRPr="00DF6ABE" w:rsidRDefault="00C254C7" w:rsidP="00DF6ABE">
      <w:pPr>
        <w:numPr>
          <w:ilvl w:val="0"/>
          <w:numId w:val="11"/>
        </w:numPr>
        <w:spacing w:after="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J</w:t>
      </w:r>
      <w:r w:rsidR="00DF636C" w:rsidRPr="00DF6ABE">
        <w:rPr>
          <w:rFonts w:asciiTheme="majorHAnsi" w:eastAsia="Times New Roman" w:hAnsiTheme="majorHAnsi" w:cs="Times New Roman"/>
          <w:color w:val="000000"/>
          <w:sz w:val="24"/>
          <w:szCs w:val="24"/>
          <w:lang w:eastAsia="en-GB"/>
        </w:rPr>
        <w:t>oint planning, implementation and monitoring</w:t>
      </w:r>
      <w:r>
        <w:rPr>
          <w:rFonts w:asciiTheme="majorHAnsi" w:eastAsia="Times New Roman" w:hAnsiTheme="majorHAnsi" w:cs="Times New Roman"/>
          <w:color w:val="000000"/>
          <w:sz w:val="24"/>
          <w:szCs w:val="24"/>
          <w:lang w:eastAsia="en-GB"/>
        </w:rPr>
        <w:t xml:space="preserve"> important</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Research products lagging behind in reaching farmers</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lastRenderedPageBreak/>
        <w:t>Resistance to adopt</w:t>
      </w:r>
      <w:r w:rsidR="00C254C7">
        <w:rPr>
          <w:rFonts w:asciiTheme="majorHAnsi" w:eastAsia="Times New Roman" w:hAnsiTheme="majorHAnsi" w:cs="Times New Roman"/>
          <w:color w:val="000000"/>
          <w:sz w:val="24"/>
          <w:szCs w:val="24"/>
          <w:lang w:eastAsia="en-GB"/>
        </w:rPr>
        <w:t>ing by farmers – is this true or technologies are not convincing enough/e</w:t>
      </w:r>
      <w:r>
        <w:rPr>
          <w:rFonts w:asciiTheme="majorHAnsi" w:eastAsia="Times New Roman" w:hAnsiTheme="majorHAnsi" w:cs="Times New Roman"/>
          <w:color w:val="000000"/>
          <w:sz w:val="24"/>
          <w:szCs w:val="24"/>
          <w:lang w:eastAsia="en-GB"/>
        </w:rPr>
        <w:t>c</w:t>
      </w:r>
      <w:r w:rsidR="00C254C7">
        <w:rPr>
          <w:rFonts w:asciiTheme="majorHAnsi" w:eastAsia="Times New Roman" w:hAnsiTheme="majorHAnsi" w:cs="Times New Roman"/>
          <w:color w:val="000000"/>
          <w:sz w:val="24"/>
          <w:szCs w:val="24"/>
          <w:lang w:eastAsia="en-GB"/>
        </w:rPr>
        <w:t>onomics of farming at the smallholder scale</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Partnerships lead to innovation</w:t>
      </w:r>
    </w:p>
    <w:p w:rsidR="00B77EEF" w:rsidRPr="00DF6ABE" w:rsidRDefault="00C254C7" w:rsidP="00DF6ABE">
      <w:pPr>
        <w:numPr>
          <w:ilvl w:val="0"/>
          <w:numId w:val="11"/>
        </w:numPr>
        <w:spacing w:after="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 xml:space="preserve">Increased </w:t>
      </w:r>
      <w:r w:rsidR="00DF636C" w:rsidRPr="00DF6ABE">
        <w:rPr>
          <w:rFonts w:asciiTheme="majorHAnsi" w:eastAsia="Times New Roman" w:hAnsiTheme="majorHAnsi" w:cs="Times New Roman"/>
          <w:color w:val="000000"/>
          <w:sz w:val="24"/>
          <w:szCs w:val="24"/>
          <w:lang w:eastAsia="en-GB"/>
        </w:rPr>
        <w:t>dissemination activities</w:t>
      </w:r>
      <w:r>
        <w:rPr>
          <w:rFonts w:asciiTheme="majorHAnsi" w:eastAsia="Times New Roman" w:hAnsiTheme="majorHAnsi" w:cs="Times New Roman"/>
          <w:color w:val="000000"/>
          <w:sz w:val="24"/>
          <w:szCs w:val="24"/>
          <w:lang w:eastAsia="en-GB"/>
        </w:rPr>
        <w:t xml:space="preserve"> for coming seaso</w:t>
      </w:r>
      <w:r w:rsidR="00DF636C">
        <w:rPr>
          <w:rFonts w:asciiTheme="majorHAnsi" w:eastAsia="Times New Roman" w:hAnsiTheme="majorHAnsi" w:cs="Times New Roman"/>
          <w:color w:val="000000"/>
          <w:sz w:val="24"/>
          <w:szCs w:val="24"/>
          <w:lang w:eastAsia="en-GB"/>
        </w:rPr>
        <w:t>n</w:t>
      </w:r>
      <w:r w:rsidR="00DF636C" w:rsidRPr="00DF6ABE">
        <w:rPr>
          <w:rFonts w:asciiTheme="majorHAnsi" w:eastAsia="Times New Roman" w:hAnsiTheme="majorHAnsi" w:cs="Times New Roman"/>
          <w:color w:val="000000"/>
          <w:sz w:val="24"/>
          <w:szCs w:val="24"/>
          <w:lang w:eastAsia="en-GB"/>
        </w:rPr>
        <w:t xml:space="preserve"> (fields days, tours – 3 field days per season/</w:t>
      </w:r>
      <w:r>
        <w:rPr>
          <w:rFonts w:asciiTheme="majorHAnsi" w:eastAsia="Times New Roman" w:hAnsiTheme="majorHAnsi" w:cs="Times New Roman"/>
          <w:color w:val="000000"/>
          <w:sz w:val="24"/>
          <w:szCs w:val="24"/>
          <w:lang w:eastAsia="en-GB"/>
        </w:rPr>
        <w:t>per mother trial</w:t>
      </w:r>
      <w:r w:rsidR="00DF636C" w:rsidRPr="00DF6ABE">
        <w:rPr>
          <w:rFonts w:asciiTheme="majorHAnsi" w:eastAsia="Times New Roman" w:hAnsiTheme="majorHAnsi" w:cs="Times New Roman"/>
          <w:color w:val="000000"/>
          <w:sz w:val="24"/>
          <w:szCs w:val="24"/>
          <w:lang w:eastAsia="en-GB"/>
        </w:rPr>
        <w:t>)</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Nutrition education important</w:t>
      </w:r>
      <w:r w:rsidR="00C254C7">
        <w:rPr>
          <w:rFonts w:asciiTheme="majorHAnsi" w:eastAsia="Times New Roman" w:hAnsiTheme="majorHAnsi" w:cs="Times New Roman"/>
          <w:color w:val="000000"/>
          <w:sz w:val="24"/>
          <w:szCs w:val="24"/>
          <w:lang w:eastAsia="en-GB"/>
        </w:rPr>
        <w:t xml:space="preserve">- should be </w:t>
      </w:r>
      <w:r>
        <w:rPr>
          <w:rFonts w:asciiTheme="majorHAnsi" w:eastAsia="Times New Roman" w:hAnsiTheme="majorHAnsi" w:cs="Times New Roman"/>
          <w:color w:val="000000"/>
          <w:sz w:val="24"/>
          <w:szCs w:val="24"/>
          <w:lang w:eastAsia="en-GB"/>
        </w:rPr>
        <w:t>targeted</w:t>
      </w:r>
      <w:r w:rsidR="00C254C7">
        <w:rPr>
          <w:rFonts w:asciiTheme="majorHAnsi" w:eastAsia="Times New Roman" w:hAnsiTheme="majorHAnsi" w:cs="Times New Roman"/>
          <w:color w:val="000000"/>
          <w:sz w:val="24"/>
          <w:szCs w:val="24"/>
          <w:lang w:eastAsia="en-GB"/>
        </w:rPr>
        <w:t xml:space="preserve"> to more farmers. Include NGOs who are working on this (now part of R4D)</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Participation important (nothing for us without us)</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Strengthen  DAESS structures – not fully utilized (reactive than proactive)</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Storage , processing and utilization</w:t>
      </w:r>
    </w:p>
    <w:p w:rsidR="00B77EEF" w:rsidRPr="00DF6ABE"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Strategies to safeguard  investments</w:t>
      </w:r>
    </w:p>
    <w:p w:rsidR="00B77EEF" w:rsidRDefault="00DF636C" w:rsidP="00DF6ABE">
      <w:pPr>
        <w:numPr>
          <w:ilvl w:val="0"/>
          <w:numId w:val="11"/>
        </w:numPr>
        <w:spacing w:after="0"/>
        <w:rPr>
          <w:rFonts w:asciiTheme="majorHAnsi" w:eastAsia="Times New Roman" w:hAnsiTheme="majorHAnsi" w:cs="Times New Roman"/>
          <w:color w:val="000000"/>
          <w:sz w:val="24"/>
          <w:szCs w:val="24"/>
          <w:lang w:eastAsia="en-GB"/>
        </w:rPr>
      </w:pPr>
      <w:r w:rsidRPr="00DF6ABE">
        <w:rPr>
          <w:rFonts w:asciiTheme="majorHAnsi" w:eastAsia="Times New Roman" w:hAnsiTheme="majorHAnsi" w:cs="Times New Roman"/>
          <w:color w:val="000000"/>
          <w:sz w:val="24"/>
          <w:szCs w:val="24"/>
          <w:lang w:eastAsia="en-GB"/>
        </w:rPr>
        <w:t>Learning/exchange visits</w:t>
      </w:r>
      <w:r w:rsidR="00C254C7">
        <w:rPr>
          <w:rFonts w:asciiTheme="majorHAnsi" w:eastAsia="Times New Roman" w:hAnsiTheme="majorHAnsi" w:cs="Times New Roman"/>
          <w:color w:val="000000"/>
          <w:sz w:val="24"/>
          <w:szCs w:val="24"/>
          <w:lang w:eastAsia="en-GB"/>
        </w:rPr>
        <w:t xml:space="preserve"> between districts during 2014/15 cropping season</w:t>
      </w:r>
    </w:p>
    <w:p w:rsidR="00C254C7" w:rsidRPr="00DF6ABE" w:rsidRDefault="00C254C7" w:rsidP="00DF6ABE">
      <w:pPr>
        <w:numPr>
          <w:ilvl w:val="0"/>
          <w:numId w:val="11"/>
        </w:numPr>
        <w:spacing w:after="0"/>
        <w:rPr>
          <w:rFonts w:asciiTheme="majorHAnsi" w:eastAsia="Times New Roman" w:hAnsiTheme="majorHAnsi" w:cs="Times New Roman"/>
          <w:color w:val="000000"/>
          <w:sz w:val="24"/>
          <w:szCs w:val="24"/>
          <w:lang w:eastAsia="en-GB"/>
        </w:rPr>
      </w:pPr>
      <w:r>
        <w:rPr>
          <w:rFonts w:asciiTheme="majorHAnsi" w:eastAsia="Times New Roman" w:hAnsiTheme="majorHAnsi" w:cs="Times New Roman"/>
          <w:color w:val="000000"/>
          <w:sz w:val="24"/>
          <w:szCs w:val="24"/>
          <w:lang w:eastAsia="en-GB"/>
        </w:rPr>
        <w:t>R4D field tour early next year across the Africa RISING intervention sites (Dedza and Ntcheu)</w:t>
      </w:r>
      <w:r w:rsidR="00F44846">
        <w:rPr>
          <w:rFonts w:asciiTheme="majorHAnsi" w:eastAsia="Times New Roman" w:hAnsiTheme="majorHAnsi" w:cs="Times New Roman"/>
          <w:color w:val="000000"/>
          <w:sz w:val="24"/>
          <w:szCs w:val="24"/>
          <w:lang w:eastAsia="en-GB"/>
        </w:rPr>
        <w:t xml:space="preserve"> – the DADOS to coordinate as convenors of the R4D – Africa RISING to provide funding at the beginning. Other actors can build this in their future budgets</w:t>
      </w:r>
    </w:p>
    <w:p w:rsidR="00DF6ABE" w:rsidRPr="007022D5" w:rsidRDefault="00DF6ABE">
      <w:pPr>
        <w:rPr>
          <w:rFonts w:asciiTheme="majorHAnsi" w:eastAsia="Times New Roman" w:hAnsiTheme="majorHAnsi" w:cs="Times New Roman"/>
          <w:color w:val="000000"/>
          <w:sz w:val="24"/>
          <w:szCs w:val="24"/>
          <w:lang w:eastAsia="en-GB"/>
        </w:rPr>
      </w:pPr>
    </w:p>
    <w:p w:rsidR="002E0DBA" w:rsidRDefault="002E0DBA" w:rsidP="007022D5">
      <w:pPr>
        <w:contextualSpacing/>
        <w:jc w:val="both"/>
        <w:rPr>
          <w:rFonts w:asciiTheme="majorHAnsi" w:hAnsiTheme="majorHAnsi"/>
          <w:sz w:val="24"/>
          <w:szCs w:val="24"/>
        </w:rPr>
      </w:pPr>
      <w:r w:rsidRPr="007022D5">
        <w:rPr>
          <w:rFonts w:asciiTheme="majorHAnsi" w:eastAsia="Times New Roman" w:hAnsiTheme="majorHAnsi" w:cs="Times New Roman"/>
          <w:color w:val="000000"/>
          <w:sz w:val="24"/>
          <w:szCs w:val="24"/>
          <w:lang w:eastAsia="en-GB"/>
        </w:rPr>
        <w:br w:type="page"/>
      </w:r>
    </w:p>
    <w:tbl>
      <w:tblPr>
        <w:tblStyle w:val="TableGrid"/>
        <w:tblpPr w:leftFromText="180" w:rightFromText="180" w:vertAnchor="page" w:horzAnchor="margin" w:tblpY="1051"/>
        <w:tblW w:w="9671" w:type="dxa"/>
        <w:tblLook w:val="04A0"/>
      </w:tblPr>
      <w:tblGrid>
        <w:gridCol w:w="634"/>
        <w:gridCol w:w="2191"/>
        <w:gridCol w:w="5294"/>
        <w:gridCol w:w="1552"/>
      </w:tblGrid>
      <w:tr w:rsidR="002E0DBA" w:rsidTr="002E0DBA">
        <w:trPr>
          <w:trHeight w:val="440"/>
        </w:trPr>
        <w:tc>
          <w:tcPr>
            <w:tcW w:w="9671" w:type="dxa"/>
            <w:gridSpan w:val="4"/>
            <w:tcBorders>
              <w:top w:val="nil"/>
              <w:left w:val="nil"/>
              <w:bottom w:val="single" w:sz="4" w:space="0" w:color="auto"/>
              <w:right w:val="nil"/>
            </w:tcBorders>
          </w:tcPr>
          <w:p w:rsidR="002E0DBA" w:rsidRPr="00AD2764" w:rsidRDefault="002E0DBA" w:rsidP="002E0DBA">
            <w:pPr>
              <w:rPr>
                <w:b/>
              </w:rPr>
            </w:pPr>
            <w:r>
              <w:rPr>
                <w:b/>
              </w:rPr>
              <w:lastRenderedPageBreak/>
              <w:t>Appendix A: Ntcheu district R4D platform participants</w:t>
            </w:r>
          </w:p>
        </w:tc>
      </w:tr>
      <w:tr w:rsidR="002E0DBA" w:rsidTr="002E0DBA">
        <w:trPr>
          <w:trHeight w:val="746"/>
        </w:trPr>
        <w:tc>
          <w:tcPr>
            <w:tcW w:w="634" w:type="dxa"/>
            <w:tcBorders>
              <w:top w:val="single" w:sz="4" w:space="0" w:color="auto"/>
            </w:tcBorders>
          </w:tcPr>
          <w:p w:rsidR="002E0DBA" w:rsidRDefault="002E0DBA" w:rsidP="002E0DBA">
            <w:pPr>
              <w:rPr>
                <w:b/>
              </w:rPr>
            </w:pPr>
          </w:p>
          <w:p w:rsidR="002E0DBA" w:rsidRDefault="002E0DBA" w:rsidP="002E0DBA">
            <w:pPr>
              <w:rPr>
                <w:b/>
              </w:rPr>
            </w:pPr>
            <w:r>
              <w:rPr>
                <w:b/>
              </w:rPr>
              <w:t>No</w:t>
            </w:r>
          </w:p>
        </w:tc>
        <w:tc>
          <w:tcPr>
            <w:tcW w:w="2191" w:type="dxa"/>
            <w:tcBorders>
              <w:top w:val="single" w:sz="4" w:space="0" w:color="auto"/>
            </w:tcBorders>
          </w:tcPr>
          <w:p w:rsidR="002E0DBA" w:rsidRDefault="002E0DBA" w:rsidP="002E0DBA">
            <w:pPr>
              <w:rPr>
                <w:b/>
              </w:rPr>
            </w:pPr>
          </w:p>
          <w:p w:rsidR="002E0DBA" w:rsidRPr="00AD2764" w:rsidRDefault="002E0DBA" w:rsidP="002E0DBA">
            <w:pPr>
              <w:rPr>
                <w:b/>
              </w:rPr>
            </w:pPr>
            <w:r w:rsidRPr="00AD2764">
              <w:rPr>
                <w:b/>
              </w:rPr>
              <w:t>Name</w:t>
            </w:r>
          </w:p>
        </w:tc>
        <w:tc>
          <w:tcPr>
            <w:tcW w:w="5294" w:type="dxa"/>
            <w:tcBorders>
              <w:top w:val="single" w:sz="4" w:space="0" w:color="auto"/>
            </w:tcBorders>
          </w:tcPr>
          <w:p w:rsidR="002E0DBA" w:rsidRDefault="002E0DBA" w:rsidP="002E0DBA">
            <w:pPr>
              <w:rPr>
                <w:b/>
              </w:rPr>
            </w:pPr>
          </w:p>
          <w:p w:rsidR="002E0DBA" w:rsidRPr="00AD2764" w:rsidRDefault="002E0DBA" w:rsidP="002E0DBA">
            <w:pPr>
              <w:rPr>
                <w:b/>
              </w:rPr>
            </w:pPr>
            <w:r w:rsidRPr="00AD2764">
              <w:rPr>
                <w:b/>
              </w:rPr>
              <w:t>Title/Place</w:t>
            </w:r>
          </w:p>
        </w:tc>
        <w:tc>
          <w:tcPr>
            <w:tcW w:w="1552" w:type="dxa"/>
            <w:tcBorders>
              <w:top w:val="single" w:sz="4" w:space="0" w:color="auto"/>
            </w:tcBorders>
          </w:tcPr>
          <w:p w:rsidR="002E0DBA" w:rsidRDefault="002E0DBA" w:rsidP="002E0DBA">
            <w:pPr>
              <w:rPr>
                <w:b/>
              </w:rPr>
            </w:pPr>
          </w:p>
          <w:p w:rsidR="002E0DBA" w:rsidRPr="00AD2764" w:rsidRDefault="002E0DBA" w:rsidP="002E0DBA">
            <w:pPr>
              <w:rPr>
                <w:b/>
              </w:rPr>
            </w:pPr>
            <w:r>
              <w:rPr>
                <w:b/>
              </w:rPr>
              <w:t>Contacts</w:t>
            </w:r>
          </w:p>
        </w:tc>
      </w:tr>
      <w:tr w:rsidR="002E0DBA" w:rsidTr="002E0DBA">
        <w:trPr>
          <w:trHeight w:val="353"/>
        </w:trPr>
        <w:tc>
          <w:tcPr>
            <w:tcW w:w="634" w:type="dxa"/>
          </w:tcPr>
          <w:p w:rsidR="002E0DBA" w:rsidRDefault="002E0DBA" w:rsidP="002E0DBA">
            <w:r>
              <w:t>1</w:t>
            </w:r>
          </w:p>
        </w:tc>
        <w:tc>
          <w:tcPr>
            <w:tcW w:w="2191" w:type="dxa"/>
          </w:tcPr>
          <w:p w:rsidR="002E0DBA" w:rsidRDefault="002E0DBA" w:rsidP="002E0DBA">
            <w:r>
              <w:t>Dr. M.P.K.J Theu</w:t>
            </w:r>
          </w:p>
        </w:tc>
        <w:tc>
          <w:tcPr>
            <w:tcW w:w="5294" w:type="dxa"/>
          </w:tcPr>
          <w:p w:rsidR="002E0DBA" w:rsidRDefault="002E0DBA" w:rsidP="002E0DBA">
            <w:r>
              <w:t>Program Manager, LADD</w:t>
            </w:r>
          </w:p>
        </w:tc>
        <w:tc>
          <w:tcPr>
            <w:tcW w:w="1552" w:type="dxa"/>
          </w:tcPr>
          <w:p w:rsidR="002E0DBA" w:rsidRDefault="002E0DBA" w:rsidP="002E0DBA">
            <w:r>
              <w:t>0888302905</w:t>
            </w:r>
          </w:p>
        </w:tc>
      </w:tr>
      <w:tr w:rsidR="002E0DBA" w:rsidTr="002E0DBA">
        <w:trPr>
          <w:trHeight w:val="373"/>
        </w:trPr>
        <w:tc>
          <w:tcPr>
            <w:tcW w:w="634" w:type="dxa"/>
          </w:tcPr>
          <w:p w:rsidR="002E0DBA" w:rsidRDefault="002E0DBA" w:rsidP="002E0DBA">
            <w:r>
              <w:t>2</w:t>
            </w:r>
          </w:p>
        </w:tc>
        <w:tc>
          <w:tcPr>
            <w:tcW w:w="2191" w:type="dxa"/>
          </w:tcPr>
          <w:p w:rsidR="002E0DBA" w:rsidRDefault="002E0DBA" w:rsidP="002E0DBA">
            <w:r>
              <w:t>G.H. Kapelemera</w:t>
            </w:r>
          </w:p>
        </w:tc>
        <w:tc>
          <w:tcPr>
            <w:tcW w:w="5294" w:type="dxa"/>
          </w:tcPr>
          <w:p w:rsidR="002E0DBA" w:rsidRDefault="002E0DBA" w:rsidP="002E0DBA">
            <w:r>
              <w:t>CAEO, LADD</w:t>
            </w:r>
          </w:p>
        </w:tc>
        <w:tc>
          <w:tcPr>
            <w:tcW w:w="1552" w:type="dxa"/>
          </w:tcPr>
          <w:p w:rsidR="002E0DBA" w:rsidRDefault="002E0DBA" w:rsidP="002E0DBA">
            <w:r>
              <w:t>0999576818</w:t>
            </w:r>
          </w:p>
        </w:tc>
      </w:tr>
      <w:tr w:rsidR="002E0DBA" w:rsidTr="002E0DBA">
        <w:trPr>
          <w:trHeight w:val="384"/>
        </w:trPr>
        <w:tc>
          <w:tcPr>
            <w:tcW w:w="634" w:type="dxa"/>
          </w:tcPr>
          <w:p w:rsidR="002E0DBA" w:rsidRDefault="002E0DBA" w:rsidP="002E0DBA">
            <w:r>
              <w:t>3</w:t>
            </w:r>
          </w:p>
        </w:tc>
        <w:tc>
          <w:tcPr>
            <w:tcW w:w="2191" w:type="dxa"/>
          </w:tcPr>
          <w:p w:rsidR="002E0DBA" w:rsidRDefault="002E0DBA" w:rsidP="002E0DBA">
            <w:r>
              <w:t>Henry Khumbanyiwa</w:t>
            </w:r>
          </w:p>
        </w:tc>
        <w:tc>
          <w:tcPr>
            <w:tcW w:w="5294" w:type="dxa"/>
          </w:tcPr>
          <w:p w:rsidR="002E0DBA" w:rsidRDefault="002E0DBA" w:rsidP="002E0DBA">
            <w:r>
              <w:t>SUN Field Supervisor, Catholic Health Committee</w:t>
            </w:r>
          </w:p>
        </w:tc>
        <w:tc>
          <w:tcPr>
            <w:tcW w:w="1552" w:type="dxa"/>
          </w:tcPr>
          <w:p w:rsidR="002E0DBA" w:rsidRDefault="002E0DBA" w:rsidP="002E0DBA">
            <w:r>
              <w:t>0991637327</w:t>
            </w:r>
          </w:p>
        </w:tc>
      </w:tr>
      <w:tr w:rsidR="002E0DBA" w:rsidTr="002E0DBA">
        <w:trPr>
          <w:trHeight w:val="373"/>
        </w:trPr>
        <w:tc>
          <w:tcPr>
            <w:tcW w:w="634" w:type="dxa"/>
          </w:tcPr>
          <w:p w:rsidR="002E0DBA" w:rsidRDefault="002E0DBA" w:rsidP="002E0DBA">
            <w:r>
              <w:t>4</w:t>
            </w:r>
          </w:p>
        </w:tc>
        <w:tc>
          <w:tcPr>
            <w:tcW w:w="2191" w:type="dxa"/>
          </w:tcPr>
          <w:p w:rsidR="002E0DBA" w:rsidRDefault="002E0DBA" w:rsidP="002E0DBA">
            <w:r>
              <w:t>Blessings Kadzimbuka</w:t>
            </w:r>
          </w:p>
        </w:tc>
        <w:tc>
          <w:tcPr>
            <w:tcW w:w="5294" w:type="dxa"/>
          </w:tcPr>
          <w:p w:rsidR="002E0DBA" w:rsidRDefault="002E0DBA" w:rsidP="002E0DBA">
            <w:r>
              <w:t>AEDO, Nsipe EPA</w:t>
            </w:r>
          </w:p>
        </w:tc>
        <w:tc>
          <w:tcPr>
            <w:tcW w:w="1552" w:type="dxa"/>
          </w:tcPr>
          <w:p w:rsidR="002E0DBA" w:rsidRDefault="002E0DBA" w:rsidP="002E0DBA">
            <w:r>
              <w:t>0888874395</w:t>
            </w:r>
          </w:p>
        </w:tc>
      </w:tr>
      <w:tr w:rsidR="002E0DBA" w:rsidTr="002E0DBA">
        <w:trPr>
          <w:trHeight w:val="353"/>
        </w:trPr>
        <w:tc>
          <w:tcPr>
            <w:tcW w:w="634" w:type="dxa"/>
          </w:tcPr>
          <w:p w:rsidR="002E0DBA" w:rsidRDefault="002E0DBA" w:rsidP="002E0DBA">
            <w:r>
              <w:t>5</w:t>
            </w:r>
          </w:p>
        </w:tc>
        <w:tc>
          <w:tcPr>
            <w:tcW w:w="2191" w:type="dxa"/>
          </w:tcPr>
          <w:p w:rsidR="002E0DBA" w:rsidRDefault="002E0DBA" w:rsidP="002E0DBA">
            <w:r>
              <w:t>JeckinerPhiri</w:t>
            </w:r>
          </w:p>
        </w:tc>
        <w:tc>
          <w:tcPr>
            <w:tcW w:w="5294" w:type="dxa"/>
          </w:tcPr>
          <w:p w:rsidR="002E0DBA" w:rsidRDefault="002E0DBA" w:rsidP="002E0DBA">
            <w:r>
              <w:t>AEDO, Kandeu EPA</w:t>
            </w:r>
          </w:p>
        </w:tc>
        <w:tc>
          <w:tcPr>
            <w:tcW w:w="1552" w:type="dxa"/>
          </w:tcPr>
          <w:p w:rsidR="002E0DBA" w:rsidRDefault="002E0DBA" w:rsidP="002E0DBA">
            <w:r>
              <w:t>0998610975</w:t>
            </w:r>
          </w:p>
        </w:tc>
      </w:tr>
      <w:tr w:rsidR="002E0DBA" w:rsidTr="002E0DBA">
        <w:trPr>
          <w:trHeight w:val="373"/>
        </w:trPr>
        <w:tc>
          <w:tcPr>
            <w:tcW w:w="634" w:type="dxa"/>
          </w:tcPr>
          <w:p w:rsidR="002E0DBA" w:rsidRDefault="002E0DBA" w:rsidP="002E0DBA">
            <w:r>
              <w:t>6</w:t>
            </w:r>
          </w:p>
        </w:tc>
        <w:tc>
          <w:tcPr>
            <w:tcW w:w="2191" w:type="dxa"/>
          </w:tcPr>
          <w:p w:rsidR="002E0DBA" w:rsidRDefault="002E0DBA" w:rsidP="002E0DBA">
            <w:r>
              <w:t>HesternJamali</w:t>
            </w:r>
          </w:p>
        </w:tc>
        <w:tc>
          <w:tcPr>
            <w:tcW w:w="5294" w:type="dxa"/>
          </w:tcPr>
          <w:p w:rsidR="002E0DBA" w:rsidRDefault="002E0DBA" w:rsidP="002E0DBA">
            <w:r>
              <w:t>SCO Planning, Ntcheu</w:t>
            </w:r>
          </w:p>
        </w:tc>
        <w:tc>
          <w:tcPr>
            <w:tcW w:w="1552" w:type="dxa"/>
          </w:tcPr>
          <w:p w:rsidR="002E0DBA" w:rsidRDefault="002E0DBA" w:rsidP="002E0DBA">
            <w:r>
              <w:t>0999216678</w:t>
            </w:r>
          </w:p>
        </w:tc>
      </w:tr>
      <w:tr w:rsidR="002E0DBA" w:rsidTr="002E0DBA">
        <w:trPr>
          <w:trHeight w:val="353"/>
        </w:trPr>
        <w:tc>
          <w:tcPr>
            <w:tcW w:w="634" w:type="dxa"/>
          </w:tcPr>
          <w:p w:rsidR="002E0DBA" w:rsidRDefault="002E0DBA" w:rsidP="002E0DBA">
            <w:r>
              <w:t>7</w:t>
            </w:r>
          </w:p>
        </w:tc>
        <w:tc>
          <w:tcPr>
            <w:tcW w:w="2191" w:type="dxa"/>
          </w:tcPr>
          <w:p w:rsidR="002E0DBA" w:rsidRDefault="002E0DBA" w:rsidP="002E0DBA">
            <w:r>
              <w:t>KumbukaniMndalira</w:t>
            </w:r>
          </w:p>
        </w:tc>
        <w:tc>
          <w:tcPr>
            <w:tcW w:w="5294" w:type="dxa"/>
          </w:tcPr>
          <w:p w:rsidR="002E0DBA" w:rsidRDefault="002E0DBA" w:rsidP="002E0DBA">
            <w:r>
              <w:t>ENO, Ntcheu RDP</w:t>
            </w:r>
          </w:p>
        </w:tc>
        <w:tc>
          <w:tcPr>
            <w:tcW w:w="1552" w:type="dxa"/>
          </w:tcPr>
          <w:p w:rsidR="002E0DBA" w:rsidRDefault="002E0DBA" w:rsidP="002E0DBA">
            <w:r>
              <w:t>0888140045</w:t>
            </w:r>
          </w:p>
        </w:tc>
      </w:tr>
      <w:tr w:rsidR="002E0DBA" w:rsidTr="002E0DBA">
        <w:trPr>
          <w:trHeight w:val="373"/>
        </w:trPr>
        <w:tc>
          <w:tcPr>
            <w:tcW w:w="634" w:type="dxa"/>
          </w:tcPr>
          <w:p w:rsidR="002E0DBA" w:rsidRDefault="002E0DBA" w:rsidP="002E0DBA">
            <w:r>
              <w:t>8</w:t>
            </w:r>
          </w:p>
        </w:tc>
        <w:tc>
          <w:tcPr>
            <w:tcW w:w="2191" w:type="dxa"/>
          </w:tcPr>
          <w:p w:rsidR="002E0DBA" w:rsidRDefault="002E0DBA" w:rsidP="002E0DBA">
            <w:r>
              <w:t>Esao M. Mwasani</w:t>
            </w:r>
          </w:p>
        </w:tc>
        <w:tc>
          <w:tcPr>
            <w:tcW w:w="5294" w:type="dxa"/>
          </w:tcPr>
          <w:p w:rsidR="002E0DBA" w:rsidRDefault="002E0DBA" w:rsidP="002E0DBA">
            <w:r>
              <w:t>AEDC, Nsipe EPA</w:t>
            </w:r>
          </w:p>
        </w:tc>
        <w:tc>
          <w:tcPr>
            <w:tcW w:w="1552" w:type="dxa"/>
          </w:tcPr>
          <w:p w:rsidR="002E0DBA" w:rsidRDefault="002E0DBA" w:rsidP="002E0DBA">
            <w:r>
              <w:t>0999335484</w:t>
            </w:r>
          </w:p>
        </w:tc>
      </w:tr>
      <w:tr w:rsidR="002E0DBA" w:rsidTr="002E0DBA">
        <w:trPr>
          <w:trHeight w:val="373"/>
        </w:trPr>
        <w:tc>
          <w:tcPr>
            <w:tcW w:w="634" w:type="dxa"/>
          </w:tcPr>
          <w:p w:rsidR="002E0DBA" w:rsidRDefault="002E0DBA" w:rsidP="002E0DBA">
            <w:r>
              <w:t>9</w:t>
            </w:r>
          </w:p>
        </w:tc>
        <w:tc>
          <w:tcPr>
            <w:tcW w:w="2191" w:type="dxa"/>
          </w:tcPr>
          <w:p w:rsidR="002E0DBA" w:rsidRDefault="002E0DBA" w:rsidP="002E0DBA">
            <w:r>
              <w:t>C. Kachokammbusa</w:t>
            </w:r>
          </w:p>
        </w:tc>
        <w:tc>
          <w:tcPr>
            <w:tcW w:w="5294" w:type="dxa"/>
          </w:tcPr>
          <w:p w:rsidR="002E0DBA" w:rsidRDefault="002E0DBA" w:rsidP="002E0DBA">
            <w:r>
              <w:t>CPO, Ntcheu RDP</w:t>
            </w:r>
          </w:p>
        </w:tc>
        <w:tc>
          <w:tcPr>
            <w:tcW w:w="1552" w:type="dxa"/>
          </w:tcPr>
          <w:p w:rsidR="002E0DBA" w:rsidRDefault="002E0DBA" w:rsidP="002E0DBA">
            <w:r>
              <w:t>0999654653</w:t>
            </w:r>
          </w:p>
        </w:tc>
      </w:tr>
      <w:tr w:rsidR="002E0DBA" w:rsidTr="002E0DBA">
        <w:trPr>
          <w:trHeight w:val="353"/>
        </w:trPr>
        <w:tc>
          <w:tcPr>
            <w:tcW w:w="634" w:type="dxa"/>
          </w:tcPr>
          <w:p w:rsidR="002E0DBA" w:rsidRDefault="002E0DBA" w:rsidP="002E0DBA">
            <w:r>
              <w:t>10</w:t>
            </w:r>
          </w:p>
        </w:tc>
        <w:tc>
          <w:tcPr>
            <w:tcW w:w="2191" w:type="dxa"/>
          </w:tcPr>
          <w:p w:rsidR="002E0DBA" w:rsidRDefault="002E0DBA" w:rsidP="002E0DBA">
            <w:r>
              <w:t>R. S. Makuru</w:t>
            </w:r>
          </w:p>
        </w:tc>
        <w:tc>
          <w:tcPr>
            <w:tcW w:w="5294" w:type="dxa"/>
          </w:tcPr>
          <w:p w:rsidR="002E0DBA" w:rsidRDefault="002E0DBA" w:rsidP="002E0DBA">
            <w:r>
              <w:t>AEDO, Nsipe EPA</w:t>
            </w:r>
          </w:p>
        </w:tc>
        <w:tc>
          <w:tcPr>
            <w:tcW w:w="1552" w:type="dxa"/>
          </w:tcPr>
          <w:p w:rsidR="002E0DBA" w:rsidRDefault="002E0DBA" w:rsidP="002E0DBA">
            <w:r>
              <w:t>0999750617</w:t>
            </w:r>
          </w:p>
        </w:tc>
      </w:tr>
      <w:tr w:rsidR="002E0DBA" w:rsidTr="002E0DBA">
        <w:trPr>
          <w:trHeight w:val="373"/>
        </w:trPr>
        <w:tc>
          <w:tcPr>
            <w:tcW w:w="634" w:type="dxa"/>
          </w:tcPr>
          <w:p w:rsidR="002E0DBA" w:rsidRDefault="002E0DBA" w:rsidP="002E0DBA">
            <w:r>
              <w:t>11</w:t>
            </w:r>
          </w:p>
        </w:tc>
        <w:tc>
          <w:tcPr>
            <w:tcW w:w="2191" w:type="dxa"/>
          </w:tcPr>
          <w:p w:rsidR="002E0DBA" w:rsidRDefault="002E0DBA" w:rsidP="002E0DBA">
            <w:r>
              <w:t>Enifa Banda</w:t>
            </w:r>
          </w:p>
        </w:tc>
        <w:tc>
          <w:tcPr>
            <w:tcW w:w="5294" w:type="dxa"/>
          </w:tcPr>
          <w:p w:rsidR="002E0DBA" w:rsidRDefault="002E0DBA" w:rsidP="002E0DBA">
            <w:r>
              <w:t>AEDO, Nsipe EPA</w:t>
            </w:r>
          </w:p>
        </w:tc>
        <w:tc>
          <w:tcPr>
            <w:tcW w:w="1552" w:type="dxa"/>
          </w:tcPr>
          <w:p w:rsidR="002E0DBA" w:rsidRDefault="002E0DBA" w:rsidP="002E0DBA">
            <w:r>
              <w:t>0888317660</w:t>
            </w:r>
          </w:p>
        </w:tc>
      </w:tr>
      <w:tr w:rsidR="002E0DBA" w:rsidTr="002E0DBA">
        <w:trPr>
          <w:trHeight w:val="392"/>
        </w:trPr>
        <w:tc>
          <w:tcPr>
            <w:tcW w:w="634" w:type="dxa"/>
          </w:tcPr>
          <w:p w:rsidR="002E0DBA" w:rsidRDefault="002E0DBA" w:rsidP="002E0DBA">
            <w:r>
              <w:t>12</w:t>
            </w:r>
          </w:p>
        </w:tc>
        <w:tc>
          <w:tcPr>
            <w:tcW w:w="2191" w:type="dxa"/>
          </w:tcPr>
          <w:p w:rsidR="002E0DBA" w:rsidRDefault="002E0DBA" w:rsidP="002E0DBA">
            <w:r>
              <w:t>OnnexBisole</w:t>
            </w:r>
          </w:p>
        </w:tc>
        <w:tc>
          <w:tcPr>
            <w:tcW w:w="5294" w:type="dxa"/>
          </w:tcPr>
          <w:p w:rsidR="002E0DBA" w:rsidRDefault="002E0DBA" w:rsidP="002E0DBA">
            <w:r>
              <w:t>Agricultural Facilitator, World Vision International - Senzani</w:t>
            </w:r>
          </w:p>
        </w:tc>
        <w:tc>
          <w:tcPr>
            <w:tcW w:w="1552" w:type="dxa"/>
          </w:tcPr>
          <w:p w:rsidR="002E0DBA" w:rsidRDefault="002E0DBA" w:rsidP="002E0DBA">
            <w:r>
              <w:t>0888874233</w:t>
            </w:r>
          </w:p>
        </w:tc>
      </w:tr>
      <w:tr w:rsidR="002E0DBA" w:rsidTr="002E0DBA">
        <w:trPr>
          <w:trHeight w:val="373"/>
        </w:trPr>
        <w:tc>
          <w:tcPr>
            <w:tcW w:w="634" w:type="dxa"/>
          </w:tcPr>
          <w:p w:rsidR="002E0DBA" w:rsidRDefault="002E0DBA" w:rsidP="002E0DBA">
            <w:r>
              <w:t>13</w:t>
            </w:r>
          </w:p>
        </w:tc>
        <w:tc>
          <w:tcPr>
            <w:tcW w:w="2191" w:type="dxa"/>
          </w:tcPr>
          <w:p w:rsidR="002E0DBA" w:rsidRDefault="002E0DBA" w:rsidP="002E0DBA">
            <w:r>
              <w:t>Edith Ngwaya</w:t>
            </w:r>
          </w:p>
        </w:tc>
        <w:tc>
          <w:tcPr>
            <w:tcW w:w="5294" w:type="dxa"/>
          </w:tcPr>
          <w:p w:rsidR="002E0DBA" w:rsidRDefault="002E0DBA" w:rsidP="002E0DBA">
            <w:r>
              <w:t>AEDC, Nsipe EPA</w:t>
            </w:r>
          </w:p>
        </w:tc>
        <w:tc>
          <w:tcPr>
            <w:tcW w:w="1552" w:type="dxa"/>
          </w:tcPr>
          <w:p w:rsidR="002E0DBA" w:rsidRDefault="002E0DBA" w:rsidP="002E0DBA">
            <w:r>
              <w:t>0993598558</w:t>
            </w:r>
          </w:p>
        </w:tc>
      </w:tr>
      <w:tr w:rsidR="002E0DBA" w:rsidTr="002E0DBA">
        <w:trPr>
          <w:trHeight w:val="353"/>
        </w:trPr>
        <w:tc>
          <w:tcPr>
            <w:tcW w:w="634" w:type="dxa"/>
          </w:tcPr>
          <w:p w:rsidR="002E0DBA" w:rsidRDefault="002E0DBA" w:rsidP="002E0DBA">
            <w:r>
              <w:t>14</w:t>
            </w:r>
          </w:p>
        </w:tc>
        <w:tc>
          <w:tcPr>
            <w:tcW w:w="2191" w:type="dxa"/>
          </w:tcPr>
          <w:p w:rsidR="002E0DBA" w:rsidRDefault="002E0DBA" w:rsidP="002E0DBA">
            <w:r>
              <w:t>Emma Sikoya</w:t>
            </w:r>
          </w:p>
        </w:tc>
        <w:tc>
          <w:tcPr>
            <w:tcW w:w="5294" w:type="dxa"/>
          </w:tcPr>
          <w:p w:rsidR="002E0DBA" w:rsidRDefault="002E0DBA" w:rsidP="002E0DBA">
            <w:r>
              <w:t>DAHLDO, Ntcheu RDP</w:t>
            </w:r>
          </w:p>
        </w:tc>
        <w:tc>
          <w:tcPr>
            <w:tcW w:w="1552" w:type="dxa"/>
          </w:tcPr>
          <w:p w:rsidR="002E0DBA" w:rsidRDefault="002E0DBA" w:rsidP="002E0DBA">
            <w:r>
              <w:t>0888877853</w:t>
            </w:r>
          </w:p>
        </w:tc>
      </w:tr>
      <w:tr w:rsidR="002E0DBA" w:rsidTr="002E0DBA">
        <w:trPr>
          <w:trHeight w:val="373"/>
        </w:trPr>
        <w:tc>
          <w:tcPr>
            <w:tcW w:w="634" w:type="dxa"/>
          </w:tcPr>
          <w:p w:rsidR="002E0DBA" w:rsidRDefault="002E0DBA" w:rsidP="002E0DBA">
            <w:r>
              <w:t>15</w:t>
            </w:r>
          </w:p>
        </w:tc>
        <w:tc>
          <w:tcPr>
            <w:tcW w:w="2191" w:type="dxa"/>
          </w:tcPr>
          <w:p w:rsidR="002E0DBA" w:rsidRDefault="002E0DBA" w:rsidP="002E0DBA">
            <w:r>
              <w:t>Peter B. G. Joram</w:t>
            </w:r>
          </w:p>
        </w:tc>
        <w:tc>
          <w:tcPr>
            <w:tcW w:w="5294" w:type="dxa"/>
          </w:tcPr>
          <w:p w:rsidR="002E0DBA" w:rsidRDefault="002E0DBA" w:rsidP="002E0DBA">
            <w:r>
              <w:t>LOMADEF, Ntcheu - Ntonda</w:t>
            </w:r>
          </w:p>
        </w:tc>
        <w:tc>
          <w:tcPr>
            <w:tcW w:w="1552" w:type="dxa"/>
          </w:tcPr>
          <w:p w:rsidR="002E0DBA" w:rsidRDefault="002E0DBA" w:rsidP="002E0DBA">
            <w:r>
              <w:t>0999365052</w:t>
            </w:r>
          </w:p>
        </w:tc>
      </w:tr>
      <w:tr w:rsidR="002E0DBA" w:rsidTr="002E0DBA">
        <w:trPr>
          <w:trHeight w:val="373"/>
        </w:trPr>
        <w:tc>
          <w:tcPr>
            <w:tcW w:w="634" w:type="dxa"/>
          </w:tcPr>
          <w:p w:rsidR="002E0DBA" w:rsidRDefault="002E0DBA" w:rsidP="002E0DBA">
            <w:r>
              <w:t>16</w:t>
            </w:r>
          </w:p>
        </w:tc>
        <w:tc>
          <w:tcPr>
            <w:tcW w:w="2191" w:type="dxa"/>
          </w:tcPr>
          <w:p w:rsidR="002E0DBA" w:rsidRDefault="002E0DBA" w:rsidP="002E0DBA">
            <w:r>
              <w:t>F. K. Mwale</w:t>
            </w:r>
          </w:p>
        </w:tc>
        <w:tc>
          <w:tcPr>
            <w:tcW w:w="5294" w:type="dxa"/>
          </w:tcPr>
          <w:p w:rsidR="002E0DBA" w:rsidRDefault="002E0DBA" w:rsidP="002E0DBA">
            <w:r>
              <w:t>AEMO, Ntcheu RDP</w:t>
            </w:r>
          </w:p>
        </w:tc>
        <w:tc>
          <w:tcPr>
            <w:tcW w:w="1552" w:type="dxa"/>
          </w:tcPr>
          <w:p w:rsidR="002E0DBA" w:rsidRDefault="002E0DBA" w:rsidP="002E0DBA">
            <w:r>
              <w:t>0999309206</w:t>
            </w:r>
          </w:p>
        </w:tc>
      </w:tr>
      <w:tr w:rsidR="002E0DBA" w:rsidTr="002E0DBA">
        <w:trPr>
          <w:trHeight w:val="316"/>
        </w:trPr>
        <w:tc>
          <w:tcPr>
            <w:tcW w:w="634" w:type="dxa"/>
          </w:tcPr>
          <w:p w:rsidR="002E0DBA" w:rsidRDefault="002E0DBA" w:rsidP="002E0DBA">
            <w:pPr>
              <w:jc w:val="both"/>
            </w:pPr>
            <w:r>
              <w:t>17</w:t>
            </w:r>
          </w:p>
        </w:tc>
        <w:tc>
          <w:tcPr>
            <w:tcW w:w="2191" w:type="dxa"/>
          </w:tcPr>
          <w:p w:rsidR="002E0DBA" w:rsidRDefault="002E0DBA" w:rsidP="002E0DBA">
            <w:pPr>
              <w:jc w:val="both"/>
            </w:pPr>
            <w:r>
              <w:t>A. Cheyo</w:t>
            </w:r>
          </w:p>
        </w:tc>
        <w:tc>
          <w:tcPr>
            <w:tcW w:w="5294" w:type="dxa"/>
          </w:tcPr>
          <w:p w:rsidR="002E0DBA" w:rsidRDefault="002E0DBA" w:rsidP="002E0DBA">
            <w:r>
              <w:t>District Irrigation Officer, Nctheu RDP</w:t>
            </w:r>
          </w:p>
        </w:tc>
        <w:tc>
          <w:tcPr>
            <w:tcW w:w="1552" w:type="dxa"/>
          </w:tcPr>
          <w:p w:rsidR="002E0DBA" w:rsidRDefault="002E0DBA" w:rsidP="002E0DBA">
            <w:r>
              <w:t>0999250876</w:t>
            </w:r>
          </w:p>
        </w:tc>
      </w:tr>
      <w:tr w:rsidR="002E0DBA" w:rsidTr="002E0DBA">
        <w:trPr>
          <w:trHeight w:val="373"/>
        </w:trPr>
        <w:tc>
          <w:tcPr>
            <w:tcW w:w="634" w:type="dxa"/>
          </w:tcPr>
          <w:p w:rsidR="002E0DBA" w:rsidRDefault="002E0DBA" w:rsidP="002E0DBA">
            <w:r>
              <w:t>18</w:t>
            </w:r>
          </w:p>
        </w:tc>
        <w:tc>
          <w:tcPr>
            <w:tcW w:w="2191" w:type="dxa"/>
          </w:tcPr>
          <w:p w:rsidR="002E0DBA" w:rsidRDefault="002E0DBA" w:rsidP="002E0DBA">
            <w:r>
              <w:t>Louis K. Mjumira</w:t>
            </w:r>
          </w:p>
        </w:tc>
        <w:tc>
          <w:tcPr>
            <w:tcW w:w="5294" w:type="dxa"/>
          </w:tcPr>
          <w:p w:rsidR="002E0DBA" w:rsidRDefault="002E0DBA" w:rsidP="002E0DBA">
            <w:r>
              <w:t>DPD, Ncheu District Assembly</w:t>
            </w:r>
          </w:p>
        </w:tc>
        <w:tc>
          <w:tcPr>
            <w:tcW w:w="1552" w:type="dxa"/>
          </w:tcPr>
          <w:p w:rsidR="002E0DBA" w:rsidRDefault="002E0DBA" w:rsidP="002E0DBA">
            <w:r>
              <w:t>0993086385</w:t>
            </w:r>
          </w:p>
        </w:tc>
      </w:tr>
      <w:tr w:rsidR="002E0DBA" w:rsidTr="002E0DBA">
        <w:trPr>
          <w:trHeight w:val="353"/>
        </w:trPr>
        <w:tc>
          <w:tcPr>
            <w:tcW w:w="634" w:type="dxa"/>
          </w:tcPr>
          <w:p w:rsidR="002E0DBA" w:rsidRDefault="002E0DBA" w:rsidP="002E0DBA">
            <w:r>
              <w:t>19</w:t>
            </w:r>
          </w:p>
        </w:tc>
        <w:tc>
          <w:tcPr>
            <w:tcW w:w="2191" w:type="dxa"/>
          </w:tcPr>
          <w:p w:rsidR="002E0DBA" w:rsidRDefault="002E0DBA" w:rsidP="002E0DBA">
            <w:r>
              <w:t>KefasiKamoyo</w:t>
            </w:r>
          </w:p>
        </w:tc>
        <w:tc>
          <w:tcPr>
            <w:tcW w:w="5294" w:type="dxa"/>
          </w:tcPr>
          <w:p w:rsidR="002E0DBA" w:rsidRDefault="002E0DBA" w:rsidP="002E0DBA">
            <w:r>
              <w:t>LRCO, Ntcheu RDP</w:t>
            </w:r>
          </w:p>
        </w:tc>
        <w:tc>
          <w:tcPr>
            <w:tcW w:w="1552" w:type="dxa"/>
          </w:tcPr>
          <w:p w:rsidR="002E0DBA" w:rsidRDefault="002E0DBA" w:rsidP="002E0DBA">
            <w:r>
              <w:t>0993025091</w:t>
            </w:r>
          </w:p>
        </w:tc>
      </w:tr>
      <w:tr w:rsidR="002E0DBA" w:rsidTr="002E0DBA">
        <w:trPr>
          <w:trHeight w:val="373"/>
        </w:trPr>
        <w:tc>
          <w:tcPr>
            <w:tcW w:w="634" w:type="dxa"/>
          </w:tcPr>
          <w:p w:rsidR="002E0DBA" w:rsidRDefault="002E0DBA" w:rsidP="002E0DBA">
            <w:r>
              <w:t>20</w:t>
            </w:r>
          </w:p>
        </w:tc>
        <w:tc>
          <w:tcPr>
            <w:tcW w:w="2191" w:type="dxa"/>
          </w:tcPr>
          <w:p w:rsidR="002E0DBA" w:rsidRDefault="002E0DBA" w:rsidP="002E0DBA">
            <w:r>
              <w:t>A. Msulawa</w:t>
            </w:r>
          </w:p>
        </w:tc>
        <w:tc>
          <w:tcPr>
            <w:tcW w:w="5294" w:type="dxa"/>
          </w:tcPr>
          <w:p w:rsidR="002E0DBA" w:rsidRDefault="002E0DBA" w:rsidP="002E0DBA">
            <w:r>
              <w:t>DADO, Ntcheu RDP</w:t>
            </w:r>
          </w:p>
        </w:tc>
        <w:tc>
          <w:tcPr>
            <w:tcW w:w="1552" w:type="dxa"/>
          </w:tcPr>
          <w:p w:rsidR="002E0DBA" w:rsidRDefault="002E0DBA" w:rsidP="002E0DBA">
            <w:r>
              <w:t>0888869607</w:t>
            </w:r>
          </w:p>
        </w:tc>
      </w:tr>
      <w:tr w:rsidR="002E0DBA" w:rsidTr="002E0DBA">
        <w:trPr>
          <w:trHeight w:val="384"/>
        </w:trPr>
        <w:tc>
          <w:tcPr>
            <w:tcW w:w="634" w:type="dxa"/>
          </w:tcPr>
          <w:p w:rsidR="002E0DBA" w:rsidRDefault="002E0DBA" w:rsidP="002E0DBA">
            <w:r>
              <w:t>21</w:t>
            </w:r>
          </w:p>
        </w:tc>
        <w:tc>
          <w:tcPr>
            <w:tcW w:w="2191" w:type="dxa"/>
          </w:tcPr>
          <w:p w:rsidR="002E0DBA" w:rsidRDefault="002E0DBA" w:rsidP="002E0DBA">
            <w:r>
              <w:t>Esther Mweso</w:t>
            </w:r>
          </w:p>
        </w:tc>
        <w:tc>
          <w:tcPr>
            <w:tcW w:w="5294" w:type="dxa"/>
          </w:tcPr>
          <w:p w:rsidR="002E0DBA" w:rsidRDefault="002E0DBA" w:rsidP="002E0DBA">
            <w:r>
              <w:t>Program Manager, Concern Universal</w:t>
            </w:r>
          </w:p>
        </w:tc>
        <w:tc>
          <w:tcPr>
            <w:tcW w:w="1552" w:type="dxa"/>
          </w:tcPr>
          <w:p w:rsidR="002E0DBA" w:rsidRDefault="002E0DBA" w:rsidP="002E0DBA">
            <w:r>
              <w:t>0888863823</w:t>
            </w:r>
          </w:p>
        </w:tc>
      </w:tr>
      <w:tr w:rsidR="002E0DBA" w:rsidTr="002E0DBA">
        <w:trPr>
          <w:trHeight w:val="373"/>
        </w:trPr>
        <w:tc>
          <w:tcPr>
            <w:tcW w:w="634" w:type="dxa"/>
          </w:tcPr>
          <w:p w:rsidR="002E0DBA" w:rsidRDefault="002E0DBA" w:rsidP="002E0DBA">
            <w:r>
              <w:t>22</w:t>
            </w:r>
          </w:p>
        </w:tc>
        <w:tc>
          <w:tcPr>
            <w:tcW w:w="2191" w:type="dxa"/>
          </w:tcPr>
          <w:p w:rsidR="002E0DBA" w:rsidRDefault="002E0DBA" w:rsidP="002E0DBA">
            <w:r>
              <w:t>Charles Seda</w:t>
            </w:r>
          </w:p>
        </w:tc>
        <w:tc>
          <w:tcPr>
            <w:tcW w:w="5294" w:type="dxa"/>
          </w:tcPr>
          <w:p w:rsidR="002E0DBA" w:rsidRDefault="002E0DBA" w:rsidP="002E0DBA">
            <w:r>
              <w:t>AEDO, Ntcheu RDP</w:t>
            </w:r>
          </w:p>
        </w:tc>
        <w:tc>
          <w:tcPr>
            <w:tcW w:w="1552" w:type="dxa"/>
          </w:tcPr>
          <w:p w:rsidR="002E0DBA" w:rsidRDefault="002E0DBA" w:rsidP="002E0DBA">
            <w:r>
              <w:t>099157719</w:t>
            </w:r>
          </w:p>
        </w:tc>
      </w:tr>
      <w:tr w:rsidR="002E0DBA" w:rsidTr="002E0DBA">
        <w:trPr>
          <w:trHeight w:val="353"/>
        </w:trPr>
        <w:tc>
          <w:tcPr>
            <w:tcW w:w="634" w:type="dxa"/>
          </w:tcPr>
          <w:p w:rsidR="002E0DBA" w:rsidRDefault="002E0DBA" w:rsidP="002E0DBA">
            <w:r>
              <w:t>23</w:t>
            </w:r>
          </w:p>
        </w:tc>
        <w:tc>
          <w:tcPr>
            <w:tcW w:w="2191" w:type="dxa"/>
          </w:tcPr>
          <w:p w:rsidR="002E0DBA" w:rsidRDefault="002E0DBA" w:rsidP="002E0DBA">
            <w:r>
              <w:t>MofoloKhumalo</w:t>
            </w:r>
          </w:p>
        </w:tc>
        <w:tc>
          <w:tcPr>
            <w:tcW w:w="5294" w:type="dxa"/>
          </w:tcPr>
          <w:p w:rsidR="002E0DBA" w:rsidRDefault="002E0DBA" w:rsidP="002E0DBA">
            <w:r>
              <w:t>AEDO, Kandeu EPA</w:t>
            </w:r>
          </w:p>
        </w:tc>
        <w:tc>
          <w:tcPr>
            <w:tcW w:w="1552" w:type="dxa"/>
          </w:tcPr>
          <w:p w:rsidR="002E0DBA" w:rsidRDefault="002E0DBA" w:rsidP="002E0DBA">
            <w:r>
              <w:t>0999111169</w:t>
            </w:r>
          </w:p>
        </w:tc>
      </w:tr>
      <w:tr w:rsidR="002E0DBA" w:rsidTr="002E0DBA">
        <w:trPr>
          <w:trHeight w:val="353"/>
        </w:trPr>
        <w:tc>
          <w:tcPr>
            <w:tcW w:w="634" w:type="dxa"/>
          </w:tcPr>
          <w:p w:rsidR="002E0DBA" w:rsidRDefault="002E0DBA" w:rsidP="002E0DBA">
            <w:r>
              <w:t>24</w:t>
            </w:r>
          </w:p>
        </w:tc>
        <w:tc>
          <w:tcPr>
            <w:tcW w:w="2191" w:type="dxa"/>
          </w:tcPr>
          <w:p w:rsidR="002E0DBA" w:rsidRDefault="002E0DBA" w:rsidP="002E0DBA">
            <w:r>
              <w:t>Rex Namalimwe</w:t>
            </w:r>
          </w:p>
        </w:tc>
        <w:tc>
          <w:tcPr>
            <w:tcW w:w="5294" w:type="dxa"/>
          </w:tcPr>
          <w:p w:rsidR="002E0DBA" w:rsidRDefault="002E0DBA" w:rsidP="002E0DBA">
            <w:r>
              <w:t>TED, Ntcheu NASFAM</w:t>
            </w:r>
          </w:p>
        </w:tc>
        <w:tc>
          <w:tcPr>
            <w:tcW w:w="1552" w:type="dxa"/>
          </w:tcPr>
          <w:p w:rsidR="002E0DBA" w:rsidRDefault="002E0DBA" w:rsidP="002E0DBA">
            <w:r>
              <w:t>0999349328</w:t>
            </w:r>
          </w:p>
        </w:tc>
      </w:tr>
      <w:tr w:rsidR="002E0DBA" w:rsidTr="002E0DBA">
        <w:trPr>
          <w:trHeight w:val="353"/>
        </w:trPr>
        <w:tc>
          <w:tcPr>
            <w:tcW w:w="634" w:type="dxa"/>
          </w:tcPr>
          <w:p w:rsidR="002E0DBA" w:rsidRDefault="002E0DBA" w:rsidP="002E0DBA">
            <w:r>
              <w:t>25</w:t>
            </w:r>
          </w:p>
        </w:tc>
        <w:tc>
          <w:tcPr>
            <w:tcW w:w="2191" w:type="dxa"/>
          </w:tcPr>
          <w:p w:rsidR="002E0DBA" w:rsidRDefault="002E0DBA" w:rsidP="002E0DBA">
            <w:r>
              <w:t>Charles makanga</w:t>
            </w:r>
          </w:p>
        </w:tc>
        <w:tc>
          <w:tcPr>
            <w:tcW w:w="5294" w:type="dxa"/>
          </w:tcPr>
          <w:p w:rsidR="002E0DBA" w:rsidRDefault="002E0DBA" w:rsidP="002E0DBA">
            <w:r>
              <w:t>DC, Ntcheu</w:t>
            </w:r>
          </w:p>
        </w:tc>
        <w:tc>
          <w:tcPr>
            <w:tcW w:w="1552" w:type="dxa"/>
          </w:tcPr>
          <w:p w:rsidR="002E0DBA" w:rsidRDefault="002E0DBA" w:rsidP="002E0DBA">
            <w:r>
              <w:t>099947669</w:t>
            </w:r>
          </w:p>
        </w:tc>
      </w:tr>
      <w:tr w:rsidR="002E0DBA" w:rsidTr="002E0DBA">
        <w:trPr>
          <w:trHeight w:val="353"/>
        </w:trPr>
        <w:tc>
          <w:tcPr>
            <w:tcW w:w="634" w:type="dxa"/>
          </w:tcPr>
          <w:p w:rsidR="002E0DBA" w:rsidRDefault="002E0DBA" w:rsidP="002E0DBA">
            <w:r>
              <w:t>26</w:t>
            </w:r>
          </w:p>
        </w:tc>
        <w:tc>
          <w:tcPr>
            <w:tcW w:w="2191" w:type="dxa"/>
          </w:tcPr>
          <w:p w:rsidR="002E0DBA" w:rsidRDefault="002E0DBA" w:rsidP="002E0DBA">
            <w:r>
              <w:t>Dr. John Dimes</w:t>
            </w:r>
          </w:p>
        </w:tc>
        <w:tc>
          <w:tcPr>
            <w:tcW w:w="5294" w:type="dxa"/>
          </w:tcPr>
          <w:p w:rsidR="002E0DBA" w:rsidRDefault="002E0DBA" w:rsidP="002E0DBA">
            <w:r>
              <w:t>MSU, Africa RISING</w:t>
            </w:r>
          </w:p>
        </w:tc>
        <w:tc>
          <w:tcPr>
            <w:tcW w:w="1552" w:type="dxa"/>
          </w:tcPr>
          <w:p w:rsidR="002E0DBA" w:rsidRDefault="002E0DBA" w:rsidP="002E0DBA">
            <w:r>
              <w:t>-</w:t>
            </w:r>
          </w:p>
        </w:tc>
      </w:tr>
      <w:tr w:rsidR="002E0DBA" w:rsidTr="002E0DBA">
        <w:trPr>
          <w:trHeight w:val="353"/>
        </w:trPr>
        <w:tc>
          <w:tcPr>
            <w:tcW w:w="634" w:type="dxa"/>
          </w:tcPr>
          <w:p w:rsidR="002E0DBA" w:rsidRDefault="002E0DBA" w:rsidP="002E0DBA">
            <w:r>
              <w:t>27</w:t>
            </w:r>
          </w:p>
        </w:tc>
        <w:tc>
          <w:tcPr>
            <w:tcW w:w="2191" w:type="dxa"/>
          </w:tcPr>
          <w:p w:rsidR="002E0DBA" w:rsidRDefault="002E0DBA" w:rsidP="002E0DBA">
            <w:r>
              <w:t>Isaac Jambo</w:t>
            </w:r>
          </w:p>
        </w:tc>
        <w:tc>
          <w:tcPr>
            <w:tcW w:w="5294" w:type="dxa"/>
          </w:tcPr>
          <w:p w:rsidR="002E0DBA" w:rsidRDefault="002E0DBA" w:rsidP="002E0DBA">
            <w:r>
              <w:t>Research Assistant, IITA/MSU</w:t>
            </w:r>
          </w:p>
        </w:tc>
        <w:tc>
          <w:tcPr>
            <w:tcW w:w="1552" w:type="dxa"/>
          </w:tcPr>
          <w:p w:rsidR="002E0DBA" w:rsidRDefault="002E0DBA" w:rsidP="002E0DBA">
            <w:r>
              <w:t>0994859403</w:t>
            </w:r>
          </w:p>
        </w:tc>
      </w:tr>
      <w:tr w:rsidR="002E0DBA" w:rsidTr="002E0DBA">
        <w:trPr>
          <w:trHeight w:val="353"/>
        </w:trPr>
        <w:tc>
          <w:tcPr>
            <w:tcW w:w="634" w:type="dxa"/>
          </w:tcPr>
          <w:p w:rsidR="002E0DBA" w:rsidRDefault="002E0DBA" w:rsidP="002E0DBA">
            <w:r>
              <w:t>28</w:t>
            </w:r>
          </w:p>
        </w:tc>
        <w:tc>
          <w:tcPr>
            <w:tcW w:w="2191" w:type="dxa"/>
          </w:tcPr>
          <w:p w:rsidR="002E0DBA" w:rsidRDefault="002E0DBA" w:rsidP="002E0DBA">
            <w:r>
              <w:t>Dr. Regis Chikowo</w:t>
            </w:r>
          </w:p>
        </w:tc>
        <w:tc>
          <w:tcPr>
            <w:tcW w:w="5294" w:type="dxa"/>
          </w:tcPr>
          <w:p w:rsidR="002E0DBA" w:rsidRDefault="002E0DBA" w:rsidP="002E0DBA">
            <w:r>
              <w:t>Project Specialist and Research Associate, IITA/ MSU</w:t>
            </w:r>
          </w:p>
        </w:tc>
        <w:tc>
          <w:tcPr>
            <w:tcW w:w="1552" w:type="dxa"/>
          </w:tcPr>
          <w:p w:rsidR="002E0DBA" w:rsidRDefault="002E0DBA" w:rsidP="002E0DBA">
            <w:r>
              <w:t>0994859401</w:t>
            </w:r>
          </w:p>
        </w:tc>
      </w:tr>
    </w:tbl>
    <w:p w:rsidR="002E0DBA" w:rsidRDefault="002E0DBA" w:rsidP="002E0DBA">
      <w:pPr>
        <w:jc w:val="center"/>
        <w:rPr>
          <w:rFonts w:asciiTheme="majorHAnsi" w:hAnsiTheme="majorHAnsi"/>
          <w:sz w:val="24"/>
          <w:szCs w:val="24"/>
        </w:rPr>
      </w:pPr>
    </w:p>
    <w:p w:rsidR="007D788F" w:rsidRDefault="007D788F" w:rsidP="00474BCF">
      <w:pPr>
        <w:rPr>
          <w:rFonts w:asciiTheme="majorHAnsi" w:hAnsiTheme="majorHAnsi"/>
          <w:sz w:val="24"/>
          <w:szCs w:val="24"/>
        </w:rPr>
      </w:pPr>
    </w:p>
    <w:p w:rsidR="002E0DBA" w:rsidRDefault="002E0DBA">
      <w:pPr>
        <w:rPr>
          <w:rFonts w:asciiTheme="majorHAnsi" w:hAnsiTheme="majorHAnsi"/>
          <w:sz w:val="24"/>
          <w:szCs w:val="24"/>
        </w:rPr>
      </w:pPr>
      <w:r>
        <w:rPr>
          <w:rFonts w:asciiTheme="majorHAnsi" w:hAnsiTheme="majorHAnsi"/>
          <w:sz w:val="24"/>
          <w:szCs w:val="24"/>
        </w:rPr>
        <w:br w:type="page"/>
      </w:r>
    </w:p>
    <w:tbl>
      <w:tblPr>
        <w:tblStyle w:val="TableGrid"/>
        <w:tblpPr w:leftFromText="180" w:rightFromText="180" w:vertAnchor="page" w:horzAnchor="margin" w:tblpXSpec="center" w:tblpY="1216"/>
        <w:tblW w:w="10548" w:type="dxa"/>
        <w:tblLayout w:type="fixed"/>
        <w:tblLook w:val="04A0"/>
      </w:tblPr>
      <w:tblGrid>
        <w:gridCol w:w="558"/>
        <w:gridCol w:w="2250"/>
        <w:gridCol w:w="2880"/>
        <w:gridCol w:w="1332"/>
        <w:gridCol w:w="3528"/>
      </w:tblGrid>
      <w:tr w:rsidR="002E0DBA" w:rsidTr="002E0DBA">
        <w:trPr>
          <w:trHeight w:val="440"/>
        </w:trPr>
        <w:tc>
          <w:tcPr>
            <w:tcW w:w="10548" w:type="dxa"/>
            <w:gridSpan w:val="5"/>
            <w:tcBorders>
              <w:top w:val="nil"/>
              <w:left w:val="nil"/>
              <w:bottom w:val="single" w:sz="4" w:space="0" w:color="auto"/>
              <w:right w:val="nil"/>
            </w:tcBorders>
          </w:tcPr>
          <w:p w:rsidR="002E0DBA" w:rsidRDefault="002E0DBA" w:rsidP="002E0DBA">
            <w:pPr>
              <w:rPr>
                <w:rFonts w:asciiTheme="majorHAnsi" w:hAnsiTheme="majorHAnsi"/>
                <w:sz w:val="24"/>
                <w:szCs w:val="24"/>
              </w:rPr>
            </w:pPr>
            <w:r w:rsidRPr="007D788F">
              <w:rPr>
                <w:rFonts w:asciiTheme="majorHAnsi" w:hAnsiTheme="majorHAnsi"/>
                <w:b/>
                <w:sz w:val="24"/>
                <w:szCs w:val="24"/>
              </w:rPr>
              <w:lastRenderedPageBreak/>
              <w:t xml:space="preserve">Appendices </w:t>
            </w:r>
            <w:r>
              <w:rPr>
                <w:rFonts w:asciiTheme="majorHAnsi" w:hAnsiTheme="majorHAnsi"/>
                <w:b/>
                <w:sz w:val="24"/>
                <w:szCs w:val="24"/>
              </w:rPr>
              <w:t>B</w:t>
            </w:r>
            <w:r>
              <w:rPr>
                <w:rFonts w:asciiTheme="majorHAnsi" w:hAnsiTheme="majorHAnsi"/>
                <w:sz w:val="24"/>
                <w:szCs w:val="24"/>
              </w:rPr>
              <w:t>: Dedza R4D platform participants</w:t>
            </w:r>
          </w:p>
          <w:p w:rsidR="002E0DBA" w:rsidRPr="00AD2764" w:rsidRDefault="002E0DBA" w:rsidP="002E0DBA">
            <w:pPr>
              <w:rPr>
                <w:b/>
              </w:rPr>
            </w:pPr>
          </w:p>
        </w:tc>
      </w:tr>
      <w:tr w:rsidR="002E0DBA" w:rsidTr="002E0DBA">
        <w:trPr>
          <w:trHeight w:val="755"/>
        </w:trPr>
        <w:tc>
          <w:tcPr>
            <w:tcW w:w="558" w:type="dxa"/>
            <w:tcBorders>
              <w:top w:val="single" w:sz="4" w:space="0" w:color="auto"/>
            </w:tcBorders>
          </w:tcPr>
          <w:p w:rsidR="002E0DBA" w:rsidRDefault="002E0DBA" w:rsidP="002E0DBA">
            <w:pPr>
              <w:rPr>
                <w:b/>
              </w:rPr>
            </w:pPr>
          </w:p>
          <w:p w:rsidR="002E0DBA" w:rsidRDefault="002E0DBA" w:rsidP="002E0DBA">
            <w:pPr>
              <w:rPr>
                <w:b/>
              </w:rPr>
            </w:pPr>
            <w:r>
              <w:rPr>
                <w:b/>
              </w:rPr>
              <w:t>No</w:t>
            </w:r>
          </w:p>
        </w:tc>
        <w:tc>
          <w:tcPr>
            <w:tcW w:w="2250" w:type="dxa"/>
            <w:tcBorders>
              <w:top w:val="single" w:sz="4" w:space="0" w:color="auto"/>
            </w:tcBorders>
          </w:tcPr>
          <w:p w:rsidR="002E0DBA" w:rsidRDefault="002E0DBA" w:rsidP="002E0DBA">
            <w:pPr>
              <w:rPr>
                <w:b/>
              </w:rPr>
            </w:pPr>
          </w:p>
          <w:p w:rsidR="002E0DBA" w:rsidRPr="00AD2764" w:rsidRDefault="002E0DBA" w:rsidP="002E0DBA">
            <w:pPr>
              <w:rPr>
                <w:b/>
              </w:rPr>
            </w:pPr>
            <w:r w:rsidRPr="00AD2764">
              <w:rPr>
                <w:b/>
              </w:rPr>
              <w:t>Name</w:t>
            </w:r>
          </w:p>
        </w:tc>
        <w:tc>
          <w:tcPr>
            <w:tcW w:w="2880" w:type="dxa"/>
            <w:tcBorders>
              <w:top w:val="single" w:sz="4" w:space="0" w:color="auto"/>
            </w:tcBorders>
          </w:tcPr>
          <w:p w:rsidR="002E0DBA" w:rsidRDefault="002E0DBA" w:rsidP="002E0DBA">
            <w:pPr>
              <w:rPr>
                <w:b/>
              </w:rPr>
            </w:pPr>
          </w:p>
          <w:p w:rsidR="002E0DBA" w:rsidRPr="00AD2764" w:rsidRDefault="002E0DBA" w:rsidP="002E0DBA">
            <w:pPr>
              <w:rPr>
                <w:b/>
              </w:rPr>
            </w:pPr>
            <w:r w:rsidRPr="00AD2764">
              <w:rPr>
                <w:b/>
              </w:rPr>
              <w:t>Title/Place</w:t>
            </w:r>
          </w:p>
        </w:tc>
        <w:tc>
          <w:tcPr>
            <w:tcW w:w="1332" w:type="dxa"/>
            <w:tcBorders>
              <w:top w:val="single" w:sz="4" w:space="0" w:color="auto"/>
            </w:tcBorders>
          </w:tcPr>
          <w:p w:rsidR="002E0DBA" w:rsidRDefault="002E0DBA" w:rsidP="002E0DBA">
            <w:pPr>
              <w:rPr>
                <w:b/>
              </w:rPr>
            </w:pPr>
          </w:p>
          <w:p w:rsidR="002E0DBA" w:rsidRPr="00AD2764" w:rsidRDefault="002E0DBA" w:rsidP="002E0DBA">
            <w:pPr>
              <w:rPr>
                <w:b/>
              </w:rPr>
            </w:pPr>
            <w:r>
              <w:rPr>
                <w:b/>
              </w:rPr>
              <w:t>Phone #</w:t>
            </w:r>
          </w:p>
        </w:tc>
        <w:tc>
          <w:tcPr>
            <w:tcW w:w="3528" w:type="dxa"/>
            <w:tcBorders>
              <w:top w:val="single" w:sz="4" w:space="0" w:color="auto"/>
            </w:tcBorders>
          </w:tcPr>
          <w:p w:rsidR="002E0DBA" w:rsidRDefault="002E0DBA" w:rsidP="002E0DBA">
            <w:pPr>
              <w:rPr>
                <w:b/>
              </w:rPr>
            </w:pPr>
          </w:p>
          <w:p w:rsidR="002E0DBA" w:rsidRPr="00AD2764" w:rsidRDefault="002E0DBA" w:rsidP="002E0DBA">
            <w:pPr>
              <w:rPr>
                <w:b/>
              </w:rPr>
            </w:pPr>
            <w:r>
              <w:rPr>
                <w:b/>
              </w:rPr>
              <w:t>Email Address</w:t>
            </w:r>
          </w:p>
        </w:tc>
      </w:tr>
      <w:tr w:rsidR="002E0DBA" w:rsidTr="002E0DBA">
        <w:trPr>
          <w:trHeight w:val="357"/>
        </w:trPr>
        <w:tc>
          <w:tcPr>
            <w:tcW w:w="558" w:type="dxa"/>
          </w:tcPr>
          <w:p w:rsidR="002E0DBA" w:rsidRDefault="002E0DBA" w:rsidP="002E0DBA">
            <w:r>
              <w:t>1</w:t>
            </w:r>
          </w:p>
        </w:tc>
        <w:tc>
          <w:tcPr>
            <w:tcW w:w="2250" w:type="dxa"/>
          </w:tcPr>
          <w:p w:rsidR="002E0DBA" w:rsidRDefault="002E0DBA" w:rsidP="002E0DBA">
            <w:r>
              <w:t>Esther Mweso</w:t>
            </w:r>
          </w:p>
        </w:tc>
        <w:tc>
          <w:tcPr>
            <w:tcW w:w="2880" w:type="dxa"/>
          </w:tcPr>
          <w:p w:rsidR="002E0DBA" w:rsidRDefault="002E0DBA" w:rsidP="002E0DBA">
            <w:r>
              <w:t>PM, Concern Universal</w:t>
            </w:r>
          </w:p>
        </w:tc>
        <w:tc>
          <w:tcPr>
            <w:tcW w:w="1332" w:type="dxa"/>
          </w:tcPr>
          <w:p w:rsidR="002E0DBA" w:rsidRDefault="002E0DBA" w:rsidP="002E0DBA">
            <w:r>
              <w:t>0888863823</w:t>
            </w:r>
          </w:p>
        </w:tc>
        <w:tc>
          <w:tcPr>
            <w:tcW w:w="3528" w:type="dxa"/>
          </w:tcPr>
          <w:p w:rsidR="002E0DBA" w:rsidRDefault="00EE046A" w:rsidP="002E0DBA">
            <w:hyperlink r:id="rId7" w:history="1">
              <w:r w:rsidR="002E0DBA" w:rsidRPr="001F3EC2">
                <w:rPr>
                  <w:rStyle w:val="Hyperlink"/>
                </w:rPr>
                <w:t>Esther.Mweso@concern-universal.org</w:t>
              </w:r>
            </w:hyperlink>
          </w:p>
        </w:tc>
      </w:tr>
      <w:tr w:rsidR="002E0DBA" w:rsidTr="002E0DBA">
        <w:trPr>
          <w:trHeight w:val="377"/>
        </w:trPr>
        <w:tc>
          <w:tcPr>
            <w:tcW w:w="558" w:type="dxa"/>
          </w:tcPr>
          <w:p w:rsidR="002E0DBA" w:rsidRDefault="002E0DBA" w:rsidP="002E0DBA">
            <w:r>
              <w:t>2</w:t>
            </w:r>
          </w:p>
        </w:tc>
        <w:tc>
          <w:tcPr>
            <w:tcW w:w="2250" w:type="dxa"/>
          </w:tcPr>
          <w:p w:rsidR="002E0DBA" w:rsidRDefault="002E0DBA" w:rsidP="002E0DBA">
            <w:r>
              <w:t>AinaChikankheni</w:t>
            </w:r>
          </w:p>
        </w:tc>
        <w:tc>
          <w:tcPr>
            <w:tcW w:w="2880" w:type="dxa"/>
          </w:tcPr>
          <w:p w:rsidR="002E0DBA" w:rsidRDefault="002E0DBA" w:rsidP="002E0DBA">
            <w:r>
              <w:t>AO, Ministry of Agriculture</w:t>
            </w:r>
          </w:p>
        </w:tc>
        <w:tc>
          <w:tcPr>
            <w:tcW w:w="1332" w:type="dxa"/>
          </w:tcPr>
          <w:p w:rsidR="002E0DBA" w:rsidRDefault="002E0DBA" w:rsidP="002E0DBA">
            <w:r>
              <w:t>0888120820</w:t>
            </w:r>
          </w:p>
        </w:tc>
        <w:tc>
          <w:tcPr>
            <w:tcW w:w="3528" w:type="dxa"/>
          </w:tcPr>
          <w:p w:rsidR="002E0DBA" w:rsidRDefault="002E0DBA" w:rsidP="002E0DBA">
            <w:r>
              <w:t>chikankhema@yahoo.com</w:t>
            </w:r>
          </w:p>
        </w:tc>
      </w:tr>
      <w:tr w:rsidR="002E0DBA" w:rsidTr="002E0DBA">
        <w:trPr>
          <w:trHeight w:val="388"/>
        </w:trPr>
        <w:tc>
          <w:tcPr>
            <w:tcW w:w="558" w:type="dxa"/>
          </w:tcPr>
          <w:p w:rsidR="002E0DBA" w:rsidRDefault="002E0DBA" w:rsidP="002E0DBA">
            <w:r>
              <w:t>3</w:t>
            </w:r>
          </w:p>
        </w:tc>
        <w:tc>
          <w:tcPr>
            <w:tcW w:w="2250" w:type="dxa"/>
          </w:tcPr>
          <w:p w:rsidR="002E0DBA" w:rsidRDefault="002E0DBA" w:rsidP="002E0DBA">
            <w:r>
              <w:t>Martha Kumwela</w:t>
            </w:r>
          </w:p>
        </w:tc>
        <w:tc>
          <w:tcPr>
            <w:tcW w:w="2880" w:type="dxa"/>
          </w:tcPr>
          <w:p w:rsidR="002E0DBA" w:rsidRDefault="002E0DBA" w:rsidP="002E0DBA">
            <w:r>
              <w:t>AEDC, Golomoti EPA</w:t>
            </w:r>
          </w:p>
        </w:tc>
        <w:tc>
          <w:tcPr>
            <w:tcW w:w="1332" w:type="dxa"/>
          </w:tcPr>
          <w:p w:rsidR="002E0DBA" w:rsidRDefault="002E0DBA" w:rsidP="002E0DBA">
            <w:r>
              <w:t>0999282549</w:t>
            </w:r>
          </w:p>
        </w:tc>
        <w:tc>
          <w:tcPr>
            <w:tcW w:w="3528" w:type="dxa"/>
          </w:tcPr>
          <w:p w:rsidR="002E0DBA" w:rsidRDefault="002E0DBA" w:rsidP="002E0DBA"/>
        </w:tc>
      </w:tr>
      <w:tr w:rsidR="002E0DBA" w:rsidTr="002E0DBA">
        <w:trPr>
          <w:trHeight w:val="377"/>
        </w:trPr>
        <w:tc>
          <w:tcPr>
            <w:tcW w:w="558" w:type="dxa"/>
          </w:tcPr>
          <w:p w:rsidR="002E0DBA" w:rsidRDefault="002E0DBA" w:rsidP="002E0DBA">
            <w:r>
              <w:t>4</w:t>
            </w:r>
          </w:p>
        </w:tc>
        <w:tc>
          <w:tcPr>
            <w:tcW w:w="2250" w:type="dxa"/>
          </w:tcPr>
          <w:p w:rsidR="002E0DBA" w:rsidRDefault="002E0DBA" w:rsidP="002E0DBA">
            <w:r>
              <w:t>Haswelldambolachepa</w:t>
            </w:r>
          </w:p>
        </w:tc>
        <w:tc>
          <w:tcPr>
            <w:tcW w:w="2880" w:type="dxa"/>
          </w:tcPr>
          <w:p w:rsidR="002E0DBA" w:rsidRDefault="002E0DBA" w:rsidP="002E0DBA">
            <w:r>
              <w:t>AEDO, Dedza RDP</w:t>
            </w:r>
          </w:p>
        </w:tc>
        <w:tc>
          <w:tcPr>
            <w:tcW w:w="1332" w:type="dxa"/>
          </w:tcPr>
          <w:p w:rsidR="002E0DBA" w:rsidRDefault="002E0DBA" w:rsidP="002E0DBA">
            <w:r>
              <w:t>0999124418</w:t>
            </w:r>
          </w:p>
        </w:tc>
        <w:tc>
          <w:tcPr>
            <w:tcW w:w="3528" w:type="dxa"/>
          </w:tcPr>
          <w:p w:rsidR="002E0DBA" w:rsidRDefault="00EE046A" w:rsidP="002E0DBA">
            <w:hyperlink r:id="rId8" w:history="1">
              <w:r w:rsidR="002E0DBA" w:rsidRPr="001F3EC2">
                <w:rPr>
                  <w:rStyle w:val="Hyperlink"/>
                </w:rPr>
                <w:t>dambolachepah@yahoo.com</w:t>
              </w:r>
            </w:hyperlink>
          </w:p>
        </w:tc>
      </w:tr>
      <w:tr w:rsidR="002E0DBA" w:rsidTr="002E0DBA">
        <w:trPr>
          <w:trHeight w:val="357"/>
        </w:trPr>
        <w:tc>
          <w:tcPr>
            <w:tcW w:w="558" w:type="dxa"/>
          </w:tcPr>
          <w:p w:rsidR="002E0DBA" w:rsidRDefault="002E0DBA" w:rsidP="002E0DBA">
            <w:r>
              <w:t>5</w:t>
            </w:r>
          </w:p>
        </w:tc>
        <w:tc>
          <w:tcPr>
            <w:tcW w:w="2250" w:type="dxa"/>
          </w:tcPr>
          <w:p w:rsidR="002E0DBA" w:rsidRDefault="002E0DBA" w:rsidP="002E0DBA">
            <w:r>
              <w:t>MireilleMkandawire</w:t>
            </w:r>
          </w:p>
        </w:tc>
        <w:tc>
          <w:tcPr>
            <w:tcW w:w="2880" w:type="dxa"/>
          </w:tcPr>
          <w:p w:rsidR="002E0DBA" w:rsidRDefault="002E0DBA" w:rsidP="002E0DBA">
            <w:r>
              <w:t>AEDC, Linthipe EPA</w:t>
            </w:r>
          </w:p>
        </w:tc>
        <w:tc>
          <w:tcPr>
            <w:tcW w:w="1332" w:type="dxa"/>
          </w:tcPr>
          <w:p w:rsidR="002E0DBA" w:rsidRDefault="002E0DBA" w:rsidP="002E0DBA">
            <w:r>
              <w:t>0999561479</w:t>
            </w:r>
          </w:p>
        </w:tc>
        <w:tc>
          <w:tcPr>
            <w:tcW w:w="3528" w:type="dxa"/>
          </w:tcPr>
          <w:p w:rsidR="002E0DBA" w:rsidRDefault="00EE046A" w:rsidP="002E0DBA">
            <w:hyperlink r:id="rId9" w:history="1">
              <w:r w:rsidR="002E0DBA" w:rsidRPr="001F3EC2">
                <w:rPr>
                  <w:rStyle w:val="Hyperlink"/>
                </w:rPr>
                <w:t>Mire.mkandawire@gmail.com</w:t>
              </w:r>
            </w:hyperlink>
          </w:p>
        </w:tc>
      </w:tr>
      <w:tr w:rsidR="002E0DBA" w:rsidTr="002E0DBA">
        <w:trPr>
          <w:trHeight w:val="377"/>
        </w:trPr>
        <w:tc>
          <w:tcPr>
            <w:tcW w:w="558" w:type="dxa"/>
          </w:tcPr>
          <w:p w:rsidR="002E0DBA" w:rsidRDefault="002E0DBA" w:rsidP="002E0DBA">
            <w:r>
              <w:t>6</w:t>
            </w:r>
          </w:p>
        </w:tc>
        <w:tc>
          <w:tcPr>
            <w:tcW w:w="2250" w:type="dxa"/>
          </w:tcPr>
          <w:p w:rsidR="002E0DBA" w:rsidRDefault="002E0DBA" w:rsidP="002E0DBA">
            <w:r>
              <w:t>Isaac Gondwe</w:t>
            </w:r>
          </w:p>
        </w:tc>
        <w:tc>
          <w:tcPr>
            <w:tcW w:w="2880" w:type="dxa"/>
          </w:tcPr>
          <w:p w:rsidR="002E0DBA" w:rsidRDefault="002E0DBA" w:rsidP="002E0DBA">
            <w:r>
              <w:t>LO, Dedza RDP</w:t>
            </w:r>
          </w:p>
        </w:tc>
        <w:tc>
          <w:tcPr>
            <w:tcW w:w="1332" w:type="dxa"/>
          </w:tcPr>
          <w:p w:rsidR="002E0DBA" w:rsidRDefault="002E0DBA" w:rsidP="002E0DBA">
            <w:r>
              <w:t>0888854539</w:t>
            </w:r>
          </w:p>
        </w:tc>
        <w:tc>
          <w:tcPr>
            <w:tcW w:w="3528" w:type="dxa"/>
          </w:tcPr>
          <w:p w:rsidR="002E0DBA" w:rsidRDefault="00EE046A" w:rsidP="002E0DBA">
            <w:hyperlink r:id="rId10" w:history="1">
              <w:r w:rsidR="002E0DBA" w:rsidRPr="001F3EC2">
                <w:rPr>
                  <w:rStyle w:val="Hyperlink"/>
                </w:rPr>
                <w:t>isaacgondwe@yahoo.com</w:t>
              </w:r>
            </w:hyperlink>
          </w:p>
        </w:tc>
      </w:tr>
      <w:tr w:rsidR="002E0DBA" w:rsidTr="002E0DBA">
        <w:trPr>
          <w:trHeight w:val="357"/>
        </w:trPr>
        <w:tc>
          <w:tcPr>
            <w:tcW w:w="558" w:type="dxa"/>
          </w:tcPr>
          <w:p w:rsidR="002E0DBA" w:rsidRDefault="002E0DBA" w:rsidP="002E0DBA">
            <w:r>
              <w:t>7</w:t>
            </w:r>
          </w:p>
        </w:tc>
        <w:tc>
          <w:tcPr>
            <w:tcW w:w="2250" w:type="dxa"/>
          </w:tcPr>
          <w:p w:rsidR="002E0DBA" w:rsidRDefault="002E0DBA" w:rsidP="002E0DBA">
            <w:r>
              <w:t>Franklin Gomani</w:t>
            </w:r>
          </w:p>
        </w:tc>
        <w:tc>
          <w:tcPr>
            <w:tcW w:w="2880" w:type="dxa"/>
          </w:tcPr>
          <w:p w:rsidR="002E0DBA" w:rsidRDefault="002E0DBA" w:rsidP="002E0DBA">
            <w:r>
              <w:t>LRCO, Dedza RDP</w:t>
            </w:r>
          </w:p>
        </w:tc>
        <w:tc>
          <w:tcPr>
            <w:tcW w:w="1332" w:type="dxa"/>
          </w:tcPr>
          <w:p w:rsidR="002E0DBA" w:rsidRDefault="002E0DBA" w:rsidP="002E0DBA">
            <w:r>
              <w:t>0999618212</w:t>
            </w:r>
          </w:p>
        </w:tc>
        <w:tc>
          <w:tcPr>
            <w:tcW w:w="3528" w:type="dxa"/>
          </w:tcPr>
          <w:p w:rsidR="002E0DBA" w:rsidRDefault="00EE046A" w:rsidP="002E0DBA">
            <w:hyperlink r:id="rId11" w:history="1">
              <w:r w:rsidR="002E0DBA" w:rsidRPr="001F3EC2">
                <w:rPr>
                  <w:rStyle w:val="Hyperlink"/>
                </w:rPr>
                <w:t>franklingomani@rocketmail.com</w:t>
              </w:r>
            </w:hyperlink>
          </w:p>
        </w:tc>
      </w:tr>
      <w:tr w:rsidR="002E0DBA" w:rsidTr="002E0DBA">
        <w:trPr>
          <w:trHeight w:val="377"/>
        </w:trPr>
        <w:tc>
          <w:tcPr>
            <w:tcW w:w="558" w:type="dxa"/>
          </w:tcPr>
          <w:p w:rsidR="002E0DBA" w:rsidRDefault="002E0DBA" w:rsidP="002E0DBA">
            <w:r>
              <w:t>8</w:t>
            </w:r>
          </w:p>
        </w:tc>
        <w:tc>
          <w:tcPr>
            <w:tcW w:w="2250" w:type="dxa"/>
          </w:tcPr>
          <w:p w:rsidR="002E0DBA" w:rsidRDefault="002E0DBA" w:rsidP="002E0DBA">
            <w:r>
              <w:t>Joseph Kasuzweni</w:t>
            </w:r>
          </w:p>
        </w:tc>
        <w:tc>
          <w:tcPr>
            <w:tcW w:w="2880" w:type="dxa"/>
          </w:tcPr>
          <w:p w:rsidR="002E0DBA" w:rsidRDefault="002E0DBA" w:rsidP="002E0DBA">
            <w:r>
              <w:t>DFO,  Dedza RDP</w:t>
            </w:r>
          </w:p>
        </w:tc>
        <w:tc>
          <w:tcPr>
            <w:tcW w:w="1332" w:type="dxa"/>
          </w:tcPr>
          <w:p w:rsidR="002E0DBA" w:rsidRDefault="002E0DBA" w:rsidP="002E0DBA">
            <w:r>
              <w:t>0888648439</w:t>
            </w:r>
          </w:p>
        </w:tc>
        <w:tc>
          <w:tcPr>
            <w:tcW w:w="3528" w:type="dxa"/>
          </w:tcPr>
          <w:p w:rsidR="002E0DBA" w:rsidRDefault="00EE046A" w:rsidP="002E0DBA">
            <w:hyperlink r:id="rId12" w:history="1">
              <w:r w:rsidR="002E0DBA" w:rsidRPr="001F3EC2">
                <w:rPr>
                  <w:rStyle w:val="Hyperlink"/>
                </w:rPr>
                <w:t>jkasuzweni@yahoo.com</w:t>
              </w:r>
            </w:hyperlink>
          </w:p>
        </w:tc>
      </w:tr>
      <w:tr w:rsidR="002E0DBA" w:rsidTr="002E0DBA">
        <w:trPr>
          <w:trHeight w:val="377"/>
        </w:trPr>
        <w:tc>
          <w:tcPr>
            <w:tcW w:w="558" w:type="dxa"/>
          </w:tcPr>
          <w:p w:rsidR="002E0DBA" w:rsidRDefault="002E0DBA" w:rsidP="002E0DBA">
            <w:r>
              <w:t>9</w:t>
            </w:r>
          </w:p>
        </w:tc>
        <w:tc>
          <w:tcPr>
            <w:tcW w:w="2250" w:type="dxa"/>
          </w:tcPr>
          <w:p w:rsidR="002E0DBA" w:rsidRDefault="002E0DBA" w:rsidP="002E0DBA">
            <w:r>
              <w:t>Peter Josamu</w:t>
            </w:r>
          </w:p>
        </w:tc>
        <w:tc>
          <w:tcPr>
            <w:tcW w:w="2880" w:type="dxa"/>
          </w:tcPr>
          <w:p w:rsidR="002E0DBA" w:rsidRDefault="002E0DBA" w:rsidP="002E0DBA">
            <w:r>
              <w:t>EVO,  Dedza RDP</w:t>
            </w:r>
          </w:p>
        </w:tc>
        <w:tc>
          <w:tcPr>
            <w:tcW w:w="1332" w:type="dxa"/>
          </w:tcPr>
          <w:p w:rsidR="002E0DBA" w:rsidRDefault="002E0DBA" w:rsidP="002E0DBA">
            <w:r>
              <w:t>0888734475</w:t>
            </w:r>
          </w:p>
        </w:tc>
        <w:tc>
          <w:tcPr>
            <w:tcW w:w="3528" w:type="dxa"/>
          </w:tcPr>
          <w:p w:rsidR="002E0DBA" w:rsidRDefault="00EE046A" w:rsidP="002E0DBA">
            <w:hyperlink r:id="rId13" w:history="1">
              <w:r w:rsidR="002E0DBA" w:rsidRPr="001F3EC2">
                <w:rPr>
                  <w:rStyle w:val="Hyperlink"/>
                </w:rPr>
                <w:t>pjosamu@yahoo.com</w:t>
              </w:r>
            </w:hyperlink>
          </w:p>
        </w:tc>
      </w:tr>
      <w:tr w:rsidR="002E0DBA" w:rsidTr="002E0DBA">
        <w:trPr>
          <w:trHeight w:val="357"/>
        </w:trPr>
        <w:tc>
          <w:tcPr>
            <w:tcW w:w="558" w:type="dxa"/>
          </w:tcPr>
          <w:p w:rsidR="002E0DBA" w:rsidRDefault="002E0DBA" w:rsidP="002E0DBA">
            <w:r>
              <w:t>10</w:t>
            </w:r>
          </w:p>
        </w:tc>
        <w:tc>
          <w:tcPr>
            <w:tcW w:w="2250" w:type="dxa"/>
          </w:tcPr>
          <w:p w:rsidR="002E0DBA" w:rsidRDefault="002E0DBA" w:rsidP="002E0DBA">
            <w:r>
              <w:t>Ashraf Saidi</w:t>
            </w:r>
          </w:p>
        </w:tc>
        <w:tc>
          <w:tcPr>
            <w:tcW w:w="2880" w:type="dxa"/>
          </w:tcPr>
          <w:p w:rsidR="002E0DBA" w:rsidRDefault="002E0DBA" w:rsidP="002E0DBA">
            <w:r>
              <w:t>AGRESSO, Dedza RDP</w:t>
            </w:r>
          </w:p>
        </w:tc>
        <w:tc>
          <w:tcPr>
            <w:tcW w:w="1332" w:type="dxa"/>
          </w:tcPr>
          <w:p w:rsidR="002E0DBA" w:rsidRDefault="002E0DBA" w:rsidP="002E0DBA">
            <w:r>
              <w:t>0884658152</w:t>
            </w:r>
          </w:p>
        </w:tc>
        <w:tc>
          <w:tcPr>
            <w:tcW w:w="3528" w:type="dxa"/>
          </w:tcPr>
          <w:p w:rsidR="002E0DBA" w:rsidRDefault="00EE046A" w:rsidP="002E0DBA">
            <w:hyperlink r:id="rId14" w:history="1">
              <w:r w:rsidR="002E0DBA" w:rsidRPr="001F3EC2">
                <w:rPr>
                  <w:rStyle w:val="Hyperlink"/>
                </w:rPr>
                <w:t>ashrafsaidi@yahoo.com</w:t>
              </w:r>
            </w:hyperlink>
          </w:p>
        </w:tc>
      </w:tr>
      <w:tr w:rsidR="002E0DBA" w:rsidTr="002E0DBA">
        <w:trPr>
          <w:trHeight w:val="377"/>
        </w:trPr>
        <w:tc>
          <w:tcPr>
            <w:tcW w:w="558" w:type="dxa"/>
          </w:tcPr>
          <w:p w:rsidR="002E0DBA" w:rsidRDefault="002E0DBA" w:rsidP="002E0DBA">
            <w:r>
              <w:t>11</w:t>
            </w:r>
          </w:p>
        </w:tc>
        <w:tc>
          <w:tcPr>
            <w:tcW w:w="2250" w:type="dxa"/>
          </w:tcPr>
          <w:p w:rsidR="002E0DBA" w:rsidRDefault="002E0DBA" w:rsidP="002E0DBA">
            <w:r>
              <w:t>Grace Wani</w:t>
            </w:r>
          </w:p>
        </w:tc>
        <w:tc>
          <w:tcPr>
            <w:tcW w:w="2880" w:type="dxa"/>
          </w:tcPr>
          <w:p w:rsidR="002E0DBA" w:rsidRDefault="002E0DBA" w:rsidP="002E0DBA">
            <w:r>
              <w:t xml:space="preserve">Irrigation Officer,  Dedza </w:t>
            </w:r>
          </w:p>
        </w:tc>
        <w:tc>
          <w:tcPr>
            <w:tcW w:w="1332" w:type="dxa"/>
          </w:tcPr>
          <w:p w:rsidR="002E0DBA" w:rsidRDefault="002E0DBA" w:rsidP="002E0DBA">
            <w:r>
              <w:t>0999360629</w:t>
            </w:r>
          </w:p>
        </w:tc>
        <w:tc>
          <w:tcPr>
            <w:tcW w:w="3528" w:type="dxa"/>
          </w:tcPr>
          <w:p w:rsidR="002E0DBA" w:rsidRDefault="00EE046A" w:rsidP="002E0DBA">
            <w:hyperlink r:id="rId15" w:history="1">
              <w:r w:rsidR="002E0DBA" w:rsidRPr="001F3EC2">
                <w:rPr>
                  <w:rStyle w:val="Hyperlink"/>
                </w:rPr>
                <w:t>grace.wani@yahoo.com</w:t>
              </w:r>
            </w:hyperlink>
          </w:p>
        </w:tc>
      </w:tr>
      <w:tr w:rsidR="002E0DBA" w:rsidTr="002E0DBA">
        <w:trPr>
          <w:trHeight w:val="396"/>
        </w:trPr>
        <w:tc>
          <w:tcPr>
            <w:tcW w:w="558" w:type="dxa"/>
          </w:tcPr>
          <w:p w:rsidR="002E0DBA" w:rsidRDefault="002E0DBA" w:rsidP="002E0DBA">
            <w:r>
              <w:t>12</w:t>
            </w:r>
          </w:p>
        </w:tc>
        <w:tc>
          <w:tcPr>
            <w:tcW w:w="2250" w:type="dxa"/>
          </w:tcPr>
          <w:p w:rsidR="002E0DBA" w:rsidRDefault="002E0DBA" w:rsidP="002E0DBA">
            <w:r>
              <w:t>Aaron Kalamule</w:t>
            </w:r>
          </w:p>
        </w:tc>
        <w:tc>
          <w:tcPr>
            <w:tcW w:w="2880" w:type="dxa"/>
          </w:tcPr>
          <w:p w:rsidR="002E0DBA" w:rsidRDefault="002E0DBA" w:rsidP="002E0DBA">
            <w:r>
              <w:t>Project Coordinator, CADECOM</w:t>
            </w:r>
          </w:p>
        </w:tc>
        <w:tc>
          <w:tcPr>
            <w:tcW w:w="1332" w:type="dxa"/>
          </w:tcPr>
          <w:p w:rsidR="002E0DBA" w:rsidRDefault="002E0DBA" w:rsidP="002E0DBA">
            <w:r>
              <w:t>0999669523</w:t>
            </w:r>
          </w:p>
        </w:tc>
        <w:tc>
          <w:tcPr>
            <w:tcW w:w="3528" w:type="dxa"/>
          </w:tcPr>
          <w:p w:rsidR="002E0DBA" w:rsidRDefault="00EE046A" w:rsidP="002E0DBA">
            <w:hyperlink r:id="rId16" w:history="1">
              <w:r w:rsidR="002E0DBA" w:rsidRPr="001F3EC2">
                <w:rPr>
                  <w:rStyle w:val="Hyperlink"/>
                </w:rPr>
                <w:t>aaronkalamule@yahoo.com</w:t>
              </w:r>
            </w:hyperlink>
          </w:p>
        </w:tc>
      </w:tr>
      <w:tr w:rsidR="002E0DBA" w:rsidTr="002E0DBA">
        <w:trPr>
          <w:trHeight w:val="377"/>
        </w:trPr>
        <w:tc>
          <w:tcPr>
            <w:tcW w:w="558" w:type="dxa"/>
          </w:tcPr>
          <w:p w:rsidR="002E0DBA" w:rsidRDefault="002E0DBA" w:rsidP="002E0DBA">
            <w:r>
              <w:t>13</w:t>
            </w:r>
          </w:p>
        </w:tc>
        <w:tc>
          <w:tcPr>
            <w:tcW w:w="2250" w:type="dxa"/>
          </w:tcPr>
          <w:p w:rsidR="002E0DBA" w:rsidRDefault="002E0DBA" w:rsidP="002E0DBA">
            <w:r>
              <w:t>Maria B. J. Gama</w:t>
            </w:r>
          </w:p>
        </w:tc>
        <w:tc>
          <w:tcPr>
            <w:tcW w:w="2880" w:type="dxa"/>
          </w:tcPr>
          <w:p w:rsidR="002E0DBA" w:rsidRDefault="002E0DBA" w:rsidP="002E0DBA">
            <w:r>
              <w:t>DCDO, Gender CD</w:t>
            </w:r>
          </w:p>
        </w:tc>
        <w:tc>
          <w:tcPr>
            <w:tcW w:w="1332" w:type="dxa"/>
          </w:tcPr>
          <w:p w:rsidR="002E0DBA" w:rsidRDefault="002E0DBA" w:rsidP="002E0DBA">
            <w:r>
              <w:t>0888121985</w:t>
            </w:r>
          </w:p>
        </w:tc>
        <w:tc>
          <w:tcPr>
            <w:tcW w:w="3528" w:type="dxa"/>
          </w:tcPr>
          <w:p w:rsidR="002E0DBA" w:rsidRDefault="00EE046A" w:rsidP="002E0DBA">
            <w:hyperlink r:id="rId17" w:history="1">
              <w:r w:rsidR="002E0DBA" w:rsidRPr="001F3EC2">
                <w:rPr>
                  <w:rStyle w:val="Hyperlink"/>
                </w:rPr>
                <w:t>Mariaga.bj@gmail.com</w:t>
              </w:r>
            </w:hyperlink>
          </w:p>
        </w:tc>
      </w:tr>
      <w:tr w:rsidR="002E0DBA" w:rsidTr="002E0DBA">
        <w:trPr>
          <w:trHeight w:val="357"/>
        </w:trPr>
        <w:tc>
          <w:tcPr>
            <w:tcW w:w="558" w:type="dxa"/>
          </w:tcPr>
          <w:p w:rsidR="002E0DBA" w:rsidRDefault="002E0DBA" w:rsidP="002E0DBA">
            <w:r>
              <w:t>14</w:t>
            </w:r>
          </w:p>
        </w:tc>
        <w:tc>
          <w:tcPr>
            <w:tcW w:w="2250" w:type="dxa"/>
          </w:tcPr>
          <w:p w:rsidR="002E0DBA" w:rsidRDefault="002E0DBA" w:rsidP="002E0DBA">
            <w:r>
              <w:t>Chrissie T. M. Somanje</w:t>
            </w:r>
          </w:p>
        </w:tc>
        <w:tc>
          <w:tcPr>
            <w:tcW w:w="2880" w:type="dxa"/>
          </w:tcPr>
          <w:p w:rsidR="002E0DBA" w:rsidRDefault="002E0DBA" w:rsidP="002E0DBA">
            <w:r>
              <w:t>AEDC, Dedza RDP</w:t>
            </w:r>
          </w:p>
        </w:tc>
        <w:tc>
          <w:tcPr>
            <w:tcW w:w="1332" w:type="dxa"/>
          </w:tcPr>
          <w:p w:rsidR="002E0DBA" w:rsidRDefault="002E0DBA" w:rsidP="002E0DBA">
            <w:r>
              <w:t>0999332890</w:t>
            </w:r>
          </w:p>
        </w:tc>
        <w:tc>
          <w:tcPr>
            <w:tcW w:w="3528" w:type="dxa"/>
          </w:tcPr>
          <w:p w:rsidR="002E0DBA" w:rsidRDefault="002E0DBA" w:rsidP="002E0DBA"/>
        </w:tc>
      </w:tr>
      <w:tr w:rsidR="002E0DBA" w:rsidTr="002E0DBA">
        <w:trPr>
          <w:trHeight w:val="377"/>
        </w:trPr>
        <w:tc>
          <w:tcPr>
            <w:tcW w:w="558" w:type="dxa"/>
          </w:tcPr>
          <w:p w:rsidR="002E0DBA" w:rsidRDefault="002E0DBA" w:rsidP="002E0DBA">
            <w:r>
              <w:t>15</w:t>
            </w:r>
          </w:p>
        </w:tc>
        <w:tc>
          <w:tcPr>
            <w:tcW w:w="2250" w:type="dxa"/>
          </w:tcPr>
          <w:p w:rsidR="002E0DBA" w:rsidRDefault="002E0DBA" w:rsidP="002E0DBA">
            <w:r>
              <w:t>Nardin Kamba</w:t>
            </w:r>
          </w:p>
        </w:tc>
        <w:tc>
          <w:tcPr>
            <w:tcW w:w="2880" w:type="dxa"/>
          </w:tcPr>
          <w:p w:rsidR="002E0DBA" w:rsidRDefault="002E0DBA" w:rsidP="002E0DBA">
            <w:r>
              <w:t>DOF, Dedza District Assembly</w:t>
            </w:r>
          </w:p>
        </w:tc>
        <w:tc>
          <w:tcPr>
            <w:tcW w:w="1332" w:type="dxa"/>
          </w:tcPr>
          <w:p w:rsidR="002E0DBA" w:rsidRDefault="002E0DBA" w:rsidP="002E0DBA">
            <w:r>
              <w:t>0999342403</w:t>
            </w:r>
          </w:p>
        </w:tc>
        <w:tc>
          <w:tcPr>
            <w:tcW w:w="3528" w:type="dxa"/>
          </w:tcPr>
          <w:p w:rsidR="002E0DBA" w:rsidRDefault="00EE046A" w:rsidP="002E0DBA">
            <w:hyperlink r:id="rId18" w:history="1">
              <w:r w:rsidR="002E0DBA" w:rsidRPr="001F3EC2">
                <w:rPr>
                  <w:rStyle w:val="Hyperlink"/>
                </w:rPr>
                <w:t>kambanardin@yahoo.co.uk</w:t>
              </w:r>
            </w:hyperlink>
          </w:p>
        </w:tc>
      </w:tr>
      <w:tr w:rsidR="002E0DBA" w:rsidTr="002E0DBA">
        <w:trPr>
          <w:trHeight w:val="377"/>
        </w:trPr>
        <w:tc>
          <w:tcPr>
            <w:tcW w:w="558" w:type="dxa"/>
          </w:tcPr>
          <w:p w:rsidR="002E0DBA" w:rsidRDefault="002E0DBA" w:rsidP="002E0DBA">
            <w:r>
              <w:t>16</w:t>
            </w:r>
          </w:p>
        </w:tc>
        <w:tc>
          <w:tcPr>
            <w:tcW w:w="2250" w:type="dxa"/>
          </w:tcPr>
          <w:p w:rsidR="002E0DBA" w:rsidRDefault="002E0DBA" w:rsidP="002E0DBA">
            <w:r>
              <w:t>GladsonChatayika</w:t>
            </w:r>
          </w:p>
        </w:tc>
        <w:tc>
          <w:tcPr>
            <w:tcW w:w="2880" w:type="dxa"/>
          </w:tcPr>
          <w:p w:rsidR="002E0DBA" w:rsidRDefault="002E0DBA" w:rsidP="002E0DBA">
            <w:r>
              <w:t>Team Leader, World Vision</w:t>
            </w:r>
          </w:p>
        </w:tc>
        <w:tc>
          <w:tcPr>
            <w:tcW w:w="1332" w:type="dxa"/>
          </w:tcPr>
          <w:p w:rsidR="002E0DBA" w:rsidRDefault="002E0DBA" w:rsidP="002E0DBA">
            <w:r>
              <w:t>0999392949</w:t>
            </w:r>
          </w:p>
        </w:tc>
        <w:tc>
          <w:tcPr>
            <w:tcW w:w="3528" w:type="dxa"/>
          </w:tcPr>
          <w:p w:rsidR="002E0DBA" w:rsidRDefault="00EE046A" w:rsidP="002E0DBA">
            <w:hyperlink r:id="rId19" w:history="1">
              <w:r w:rsidR="002E0DBA" w:rsidRPr="001F3EC2">
                <w:rPr>
                  <w:rStyle w:val="Hyperlink"/>
                </w:rPr>
                <w:t>Gladson_chatayika@wvi.org</w:t>
              </w:r>
            </w:hyperlink>
          </w:p>
        </w:tc>
      </w:tr>
      <w:tr w:rsidR="002E0DBA" w:rsidTr="002E0DBA">
        <w:trPr>
          <w:trHeight w:val="320"/>
        </w:trPr>
        <w:tc>
          <w:tcPr>
            <w:tcW w:w="558" w:type="dxa"/>
          </w:tcPr>
          <w:p w:rsidR="002E0DBA" w:rsidRDefault="002E0DBA" w:rsidP="002E0DBA">
            <w:pPr>
              <w:jc w:val="both"/>
            </w:pPr>
            <w:r>
              <w:t>17</w:t>
            </w:r>
          </w:p>
        </w:tc>
        <w:tc>
          <w:tcPr>
            <w:tcW w:w="2250" w:type="dxa"/>
          </w:tcPr>
          <w:p w:rsidR="002E0DBA" w:rsidRDefault="002E0DBA" w:rsidP="002E0DBA">
            <w:pPr>
              <w:jc w:val="both"/>
            </w:pPr>
            <w:r>
              <w:t>Mary Kachingwe</w:t>
            </w:r>
          </w:p>
        </w:tc>
        <w:tc>
          <w:tcPr>
            <w:tcW w:w="2880" w:type="dxa"/>
          </w:tcPr>
          <w:p w:rsidR="002E0DBA" w:rsidRDefault="002E0DBA" w:rsidP="002E0DBA">
            <w:r>
              <w:t>AEDO, Golomoti EPA</w:t>
            </w:r>
          </w:p>
        </w:tc>
        <w:tc>
          <w:tcPr>
            <w:tcW w:w="1332" w:type="dxa"/>
          </w:tcPr>
          <w:p w:rsidR="002E0DBA" w:rsidRDefault="002E0DBA" w:rsidP="002E0DBA">
            <w:r>
              <w:t>0881919956</w:t>
            </w:r>
          </w:p>
        </w:tc>
        <w:tc>
          <w:tcPr>
            <w:tcW w:w="3528" w:type="dxa"/>
          </w:tcPr>
          <w:p w:rsidR="002E0DBA" w:rsidRDefault="002E0DBA" w:rsidP="002E0DBA"/>
        </w:tc>
      </w:tr>
      <w:tr w:rsidR="002E0DBA" w:rsidTr="002E0DBA">
        <w:trPr>
          <w:trHeight w:val="377"/>
        </w:trPr>
        <w:tc>
          <w:tcPr>
            <w:tcW w:w="558" w:type="dxa"/>
          </w:tcPr>
          <w:p w:rsidR="002E0DBA" w:rsidRDefault="002E0DBA" w:rsidP="002E0DBA">
            <w:r>
              <w:t>18</w:t>
            </w:r>
          </w:p>
        </w:tc>
        <w:tc>
          <w:tcPr>
            <w:tcW w:w="2250" w:type="dxa"/>
          </w:tcPr>
          <w:p w:rsidR="002E0DBA" w:rsidRDefault="002E0DBA" w:rsidP="002E0DBA">
            <w:r>
              <w:t>TusyaMwakamogho</w:t>
            </w:r>
          </w:p>
        </w:tc>
        <w:tc>
          <w:tcPr>
            <w:tcW w:w="2880" w:type="dxa"/>
          </w:tcPr>
          <w:p w:rsidR="002E0DBA" w:rsidRDefault="002E0DBA" w:rsidP="002E0DBA">
            <w:r>
              <w:t>Food and Nutrition Officer, LADD</w:t>
            </w:r>
          </w:p>
        </w:tc>
        <w:tc>
          <w:tcPr>
            <w:tcW w:w="1332" w:type="dxa"/>
          </w:tcPr>
          <w:p w:rsidR="002E0DBA" w:rsidRDefault="002E0DBA" w:rsidP="002E0DBA">
            <w:r>
              <w:t>0888369657</w:t>
            </w:r>
          </w:p>
        </w:tc>
        <w:tc>
          <w:tcPr>
            <w:tcW w:w="3528" w:type="dxa"/>
          </w:tcPr>
          <w:p w:rsidR="002E0DBA" w:rsidRDefault="00EE046A" w:rsidP="002E0DBA">
            <w:hyperlink r:id="rId20" w:history="1">
              <w:r w:rsidR="002E0DBA" w:rsidRPr="001F3EC2">
                <w:rPr>
                  <w:rStyle w:val="Hyperlink"/>
                </w:rPr>
                <w:t>tusyamwakamog@yahoo.co.uk</w:t>
              </w:r>
            </w:hyperlink>
          </w:p>
        </w:tc>
      </w:tr>
      <w:tr w:rsidR="002E0DBA" w:rsidTr="002E0DBA">
        <w:trPr>
          <w:trHeight w:val="357"/>
        </w:trPr>
        <w:tc>
          <w:tcPr>
            <w:tcW w:w="558" w:type="dxa"/>
          </w:tcPr>
          <w:p w:rsidR="002E0DBA" w:rsidRDefault="002E0DBA" w:rsidP="002E0DBA">
            <w:r>
              <w:t>19</w:t>
            </w:r>
          </w:p>
        </w:tc>
        <w:tc>
          <w:tcPr>
            <w:tcW w:w="2250" w:type="dxa"/>
          </w:tcPr>
          <w:p w:rsidR="002E0DBA" w:rsidRDefault="002E0DBA" w:rsidP="002E0DBA">
            <w:r>
              <w:t>P. S. Mankhambera</w:t>
            </w:r>
          </w:p>
        </w:tc>
        <w:tc>
          <w:tcPr>
            <w:tcW w:w="2880" w:type="dxa"/>
          </w:tcPr>
          <w:p w:rsidR="002E0DBA" w:rsidRDefault="002E0DBA" w:rsidP="002E0DBA">
            <w:r>
              <w:t>CAHLDO, LADD</w:t>
            </w:r>
          </w:p>
        </w:tc>
        <w:tc>
          <w:tcPr>
            <w:tcW w:w="1332" w:type="dxa"/>
          </w:tcPr>
          <w:p w:rsidR="002E0DBA" w:rsidRDefault="002E0DBA" w:rsidP="002E0DBA">
            <w:r>
              <w:t>0999299109</w:t>
            </w:r>
          </w:p>
        </w:tc>
        <w:tc>
          <w:tcPr>
            <w:tcW w:w="3528" w:type="dxa"/>
          </w:tcPr>
          <w:p w:rsidR="002E0DBA" w:rsidRDefault="00EE046A" w:rsidP="002E0DBA">
            <w:hyperlink r:id="rId21" w:history="1">
              <w:r w:rsidR="002E0DBA" w:rsidRPr="001F3EC2">
                <w:rPr>
                  <w:rStyle w:val="Hyperlink"/>
                </w:rPr>
                <w:t>psmakhambera@yahoo.com</w:t>
              </w:r>
            </w:hyperlink>
          </w:p>
        </w:tc>
      </w:tr>
      <w:tr w:rsidR="002E0DBA" w:rsidTr="002E0DBA">
        <w:trPr>
          <w:trHeight w:val="377"/>
        </w:trPr>
        <w:tc>
          <w:tcPr>
            <w:tcW w:w="558" w:type="dxa"/>
          </w:tcPr>
          <w:p w:rsidR="002E0DBA" w:rsidRDefault="002E0DBA" w:rsidP="002E0DBA">
            <w:r>
              <w:t>20</w:t>
            </w:r>
          </w:p>
        </w:tc>
        <w:tc>
          <w:tcPr>
            <w:tcW w:w="2250" w:type="dxa"/>
          </w:tcPr>
          <w:p w:rsidR="002E0DBA" w:rsidRDefault="002E0DBA" w:rsidP="002E0DBA">
            <w:r>
              <w:t>Michael Cheyo</w:t>
            </w:r>
          </w:p>
        </w:tc>
        <w:tc>
          <w:tcPr>
            <w:tcW w:w="2880" w:type="dxa"/>
          </w:tcPr>
          <w:p w:rsidR="002E0DBA" w:rsidRDefault="002E0DBA" w:rsidP="002E0DBA">
            <w:r>
              <w:t>ADADO, Dedza RDP</w:t>
            </w:r>
          </w:p>
        </w:tc>
        <w:tc>
          <w:tcPr>
            <w:tcW w:w="1332" w:type="dxa"/>
          </w:tcPr>
          <w:p w:rsidR="002E0DBA" w:rsidRDefault="002E0DBA" w:rsidP="002E0DBA">
            <w:r>
              <w:t>0995428530</w:t>
            </w:r>
          </w:p>
        </w:tc>
        <w:tc>
          <w:tcPr>
            <w:tcW w:w="3528" w:type="dxa"/>
          </w:tcPr>
          <w:p w:rsidR="002E0DBA" w:rsidRDefault="00EE046A" w:rsidP="002E0DBA">
            <w:hyperlink r:id="rId22" w:history="1">
              <w:r w:rsidR="002E0DBA" w:rsidRPr="001F3EC2">
                <w:rPr>
                  <w:rStyle w:val="Hyperlink"/>
                </w:rPr>
                <w:t>dominiccheyo@yahoo.com</w:t>
              </w:r>
            </w:hyperlink>
          </w:p>
        </w:tc>
      </w:tr>
      <w:tr w:rsidR="002E0DBA" w:rsidTr="002E0DBA">
        <w:trPr>
          <w:trHeight w:val="388"/>
        </w:trPr>
        <w:tc>
          <w:tcPr>
            <w:tcW w:w="558" w:type="dxa"/>
          </w:tcPr>
          <w:p w:rsidR="002E0DBA" w:rsidRDefault="002E0DBA" w:rsidP="002E0DBA">
            <w:r>
              <w:t>21</w:t>
            </w:r>
          </w:p>
        </w:tc>
        <w:tc>
          <w:tcPr>
            <w:tcW w:w="2250" w:type="dxa"/>
          </w:tcPr>
          <w:p w:rsidR="002E0DBA" w:rsidRDefault="002E0DBA" w:rsidP="002E0DBA">
            <w:r>
              <w:t>H. C. K. Gondwe</w:t>
            </w:r>
          </w:p>
        </w:tc>
        <w:tc>
          <w:tcPr>
            <w:tcW w:w="2880" w:type="dxa"/>
          </w:tcPr>
          <w:p w:rsidR="002E0DBA" w:rsidRDefault="002E0DBA" w:rsidP="002E0DBA">
            <w:r>
              <w:t>DPD, Dedza District Assembly</w:t>
            </w:r>
          </w:p>
        </w:tc>
        <w:tc>
          <w:tcPr>
            <w:tcW w:w="1332" w:type="dxa"/>
          </w:tcPr>
          <w:p w:rsidR="002E0DBA" w:rsidRDefault="002E0DBA" w:rsidP="002E0DBA">
            <w:r>
              <w:t>0888203604</w:t>
            </w:r>
          </w:p>
        </w:tc>
        <w:tc>
          <w:tcPr>
            <w:tcW w:w="3528" w:type="dxa"/>
          </w:tcPr>
          <w:p w:rsidR="002E0DBA" w:rsidRDefault="00EE046A" w:rsidP="002E0DBA">
            <w:hyperlink r:id="rId23" w:history="1">
              <w:r w:rsidR="002E0DBA" w:rsidRPr="001F3EC2">
                <w:rPr>
                  <w:rStyle w:val="Hyperlink"/>
                </w:rPr>
                <w:t>kalalamukahumphrey@yahoo.co.uk</w:t>
              </w:r>
            </w:hyperlink>
          </w:p>
        </w:tc>
      </w:tr>
      <w:tr w:rsidR="002E0DBA" w:rsidTr="002E0DBA">
        <w:trPr>
          <w:trHeight w:val="377"/>
        </w:trPr>
        <w:tc>
          <w:tcPr>
            <w:tcW w:w="558" w:type="dxa"/>
          </w:tcPr>
          <w:p w:rsidR="002E0DBA" w:rsidRDefault="002E0DBA" w:rsidP="002E0DBA">
            <w:r>
              <w:t>22</w:t>
            </w:r>
          </w:p>
        </w:tc>
        <w:tc>
          <w:tcPr>
            <w:tcW w:w="2250" w:type="dxa"/>
          </w:tcPr>
          <w:p w:rsidR="002E0DBA" w:rsidRDefault="002E0DBA" w:rsidP="002E0DBA">
            <w:r>
              <w:t>Dr. John Dimes</w:t>
            </w:r>
          </w:p>
        </w:tc>
        <w:tc>
          <w:tcPr>
            <w:tcW w:w="2880" w:type="dxa"/>
          </w:tcPr>
          <w:p w:rsidR="002E0DBA" w:rsidRDefault="002E0DBA" w:rsidP="002E0DBA">
            <w:r>
              <w:t>Consultant, MSU</w:t>
            </w:r>
          </w:p>
        </w:tc>
        <w:tc>
          <w:tcPr>
            <w:tcW w:w="1332" w:type="dxa"/>
          </w:tcPr>
          <w:p w:rsidR="002E0DBA" w:rsidRDefault="002E0DBA" w:rsidP="002E0DBA">
            <w:r>
              <w:t>-</w:t>
            </w:r>
          </w:p>
        </w:tc>
        <w:tc>
          <w:tcPr>
            <w:tcW w:w="3528" w:type="dxa"/>
          </w:tcPr>
          <w:p w:rsidR="002E0DBA" w:rsidRDefault="002E0DBA" w:rsidP="002E0DBA">
            <w:r>
              <w:t>-</w:t>
            </w:r>
          </w:p>
        </w:tc>
      </w:tr>
      <w:tr w:rsidR="002E0DBA" w:rsidTr="002E0DBA">
        <w:trPr>
          <w:trHeight w:val="357"/>
        </w:trPr>
        <w:tc>
          <w:tcPr>
            <w:tcW w:w="558" w:type="dxa"/>
          </w:tcPr>
          <w:p w:rsidR="002E0DBA" w:rsidRDefault="002E0DBA" w:rsidP="002E0DBA">
            <w:r>
              <w:t>23</w:t>
            </w:r>
          </w:p>
        </w:tc>
        <w:tc>
          <w:tcPr>
            <w:tcW w:w="2250" w:type="dxa"/>
          </w:tcPr>
          <w:p w:rsidR="002E0DBA" w:rsidRDefault="002E0DBA" w:rsidP="002E0DBA">
            <w:r>
              <w:t>Isaac Jambo</w:t>
            </w:r>
          </w:p>
        </w:tc>
        <w:tc>
          <w:tcPr>
            <w:tcW w:w="2880" w:type="dxa"/>
          </w:tcPr>
          <w:p w:rsidR="002E0DBA" w:rsidRDefault="002E0DBA" w:rsidP="002E0DBA">
            <w:r>
              <w:t>Research Assistant, IITA/MSU</w:t>
            </w:r>
          </w:p>
        </w:tc>
        <w:tc>
          <w:tcPr>
            <w:tcW w:w="1332" w:type="dxa"/>
          </w:tcPr>
          <w:p w:rsidR="002E0DBA" w:rsidRDefault="002E0DBA" w:rsidP="002E0DBA">
            <w:r>
              <w:t>0994859403</w:t>
            </w:r>
          </w:p>
        </w:tc>
        <w:tc>
          <w:tcPr>
            <w:tcW w:w="3528" w:type="dxa"/>
          </w:tcPr>
          <w:p w:rsidR="002E0DBA" w:rsidRDefault="00EE046A" w:rsidP="002E0DBA">
            <w:hyperlink r:id="rId24" w:history="1">
              <w:r w:rsidR="002E0DBA" w:rsidRPr="001F3EC2">
                <w:rPr>
                  <w:rStyle w:val="Hyperlink"/>
                </w:rPr>
                <w:t>Isaac.jambo@yahoo.com</w:t>
              </w:r>
            </w:hyperlink>
          </w:p>
        </w:tc>
      </w:tr>
      <w:tr w:rsidR="002E0DBA" w:rsidTr="002E0DBA">
        <w:trPr>
          <w:trHeight w:val="357"/>
        </w:trPr>
        <w:tc>
          <w:tcPr>
            <w:tcW w:w="558" w:type="dxa"/>
          </w:tcPr>
          <w:p w:rsidR="002E0DBA" w:rsidRDefault="002E0DBA" w:rsidP="002E0DBA">
            <w:r>
              <w:t>24</w:t>
            </w:r>
          </w:p>
        </w:tc>
        <w:tc>
          <w:tcPr>
            <w:tcW w:w="2250" w:type="dxa"/>
          </w:tcPr>
          <w:p w:rsidR="002E0DBA" w:rsidRDefault="002E0DBA" w:rsidP="002E0DBA">
            <w:r>
              <w:t>Dr. Regis Chikowo</w:t>
            </w:r>
          </w:p>
        </w:tc>
        <w:tc>
          <w:tcPr>
            <w:tcW w:w="2880" w:type="dxa"/>
          </w:tcPr>
          <w:p w:rsidR="002E0DBA" w:rsidRDefault="002E0DBA" w:rsidP="002E0DBA">
            <w:r>
              <w:t xml:space="preserve"> IITA/ MSU</w:t>
            </w:r>
          </w:p>
        </w:tc>
        <w:tc>
          <w:tcPr>
            <w:tcW w:w="1332" w:type="dxa"/>
          </w:tcPr>
          <w:p w:rsidR="002E0DBA" w:rsidRDefault="002E0DBA" w:rsidP="002E0DBA">
            <w:r>
              <w:t>0994859401</w:t>
            </w:r>
          </w:p>
        </w:tc>
        <w:tc>
          <w:tcPr>
            <w:tcW w:w="3528" w:type="dxa"/>
          </w:tcPr>
          <w:p w:rsidR="002E0DBA" w:rsidRDefault="00EE046A" w:rsidP="002E0DBA">
            <w:hyperlink r:id="rId25" w:history="1">
              <w:r w:rsidR="002E0DBA" w:rsidRPr="00E80A62">
                <w:rPr>
                  <w:rStyle w:val="Hyperlink"/>
                </w:rPr>
                <w:t>rchikowo@msu.edu</w:t>
              </w:r>
            </w:hyperlink>
            <w:r w:rsidR="002E0DBA">
              <w:t xml:space="preserve"> </w:t>
            </w:r>
          </w:p>
        </w:tc>
      </w:tr>
    </w:tbl>
    <w:p w:rsidR="007D788F" w:rsidRDefault="007D788F" w:rsidP="00474BCF">
      <w:pPr>
        <w:rPr>
          <w:rFonts w:asciiTheme="majorHAnsi" w:hAnsiTheme="majorHAnsi"/>
          <w:sz w:val="24"/>
          <w:szCs w:val="24"/>
        </w:rPr>
      </w:pPr>
    </w:p>
    <w:p w:rsidR="007D788F" w:rsidRDefault="007D788F" w:rsidP="00474BCF">
      <w:pPr>
        <w:rPr>
          <w:rFonts w:asciiTheme="majorHAnsi" w:hAnsiTheme="majorHAnsi"/>
          <w:sz w:val="24"/>
          <w:szCs w:val="24"/>
        </w:rPr>
      </w:pPr>
    </w:p>
    <w:p w:rsidR="007D788F" w:rsidRDefault="007D788F" w:rsidP="00474BCF">
      <w:pPr>
        <w:rPr>
          <w:rFonts w:asciiTheme="majorHAnsi" w:hAnsiTheme="majorHAnsi"/>
          <w:sz w:val="24"/>
          <w:szCs w:val="24"/>
        </w:rPr>
      </w:pPr>
    </w:p>
    <w:sectPr w:rsidR="007D788F" w:rsidSect="005F7D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1198D"/>
    <w:multiLevelType w:val="hybridMultilevel"/>
    <w:tmpl w:val="E81E48A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
    <w:nsid w:val="04A27007"/>
    <w:multiLevelType w:val="hybridMultilevel"/>
    <w:tmpl w:val="33327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C9141D"/>
    <w:multiLevelType w:val="hybridMultilevel"/>
    <w:tmpl w:val="B83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1A2D92"/>
    <w:multiLevelType w:val="hybridMultilevel"/>
    <w:tmpl w:val="F8CAE8D0"/>
    <w:lvl w:ilvl="0" w:tplc="F4B8DE5E">
      <w:start w:val="1"/>
      <w:numFmt w:val="bullet"/>
      <w:lvlText w:val="•"/>
      <w:lvlJc w:val="left"/>
      <w:pPr>
        <w:tabs>
          <w:tab w:val="num" w:pos="720"/>
        </w:tabs>
        <w:ind w:left="720" w:hanging="360"/>
      </w:pPr>
      <w:rPr>
        <w:rFonts w:ascii="Arial" w:hAnsi="Arial" w:hint="default"/>
      </w:rPr>
    </w:lvl>
    <w:lvl w:ilvl="1" w:tplc="5F8A9972" w:tentative="1">
      <w:start w:val="1"/>
      <w:numFmt w:val="bullet"/>
      <w:lvlText w:val="•"/>
      <w:lvlJc w:val="left"/>
      <w:pPr>
        <w:tabs>
          <w:tab w:val="num" w:pos="1440"/>
        </w:tabs>
        <w:ind w:left="1440" w:hanging="360"/>
      </w:pPr>
      <w:rPr>
        <w:rFonts w:ascii="Arial" w:hAnsi="Arial" w:hint="default"/>
      </w:rPr>
    </w:lvl>
    <w:lvl w:ilvl="2" w:tplc="564863FA" w:tentative="1">
      <w:start w:val="1"/>
      <w:numFmt w:val="bullet"/>
      <w:lvlText w:val="•"/>
      <w:lvlJc w:val="left"/>
      <w:pPr>
        <w:tabs>
          <w:tab w:val="num" w:pos="2160"/>
        </w:tabs>
        <w:ind w:left="2160" w:hanging="360"/>
      </w:pPr>
      <w:rPr>
        <w:rFonts w:ascii="Arial" w:hAnsi="Arial" w:hint="default"/>
      </w:rPr>
    </w:lvl>
    <w:lvl w:ilvl="3" w:tplc="02BC4C50" w:tentative="1">
      <w:start w:val="1"/>
      <w:numFmt w:val="bullet"/>
      <w:lvlText w:val="•"/>
      <w:lvlJc w:val="left"/>
      <w:pPr>
        <w:tabs>
          <w:tab w:val="num" w:pos="2880"/>
        </w:tabs>
        <w:ind w:left="2880" w:hanging="360"/>
      </w:pPr>
      <w:rPr>
        <w:rFonts w:ascii="Arial" w:hAnsi="Arial" w:hint="default"/>
      </w:rPr>
    </w:lvl>
    <w:lvl w:ilvl="4" w:tplc="073AB142" w:tentative="1">
      <w:start w:val="1"/>
      <w:numFmt w:val="bullet"/>
      <w:lvlText w:val="•"/>
      <w:lvlJc w:val="left"/>
      <w:pPr>
        <w:tabs>
          <w:tab w:val="num" w:pos="3600"/>
        </w:tabs>
        <w:ind w:left="3600" w:hanging="360"/>
      </w:pPr>
      <w:rPr>
        <w:rFonts w:ascii="Arial" w:hAnsi="Arial" w:hint="default"/>
      </w:rPr>
    </w:lvl>
    <w:lvl w:ilvl="5" w:tplc="BD1690FE" w:tentative="1">
      <w:start w:val="1"/>
      <w:numFmt w:val="bullet"/>
      <w:lvlText w:val="•"/>
      <w:lvlJc w:val="left"/>
      <w:pPr>
        <w:tabs>
          <w:tab w:val="num" w:pos="4320"/>
        </w:tabs>
        <w:ind w:left="4320" w:hanging="360"/>
      </w:pPr>
      <w:rPr>
        <w:rFonts w:ascii="Arial" w:hAnsi="Arial" w:hint="default"/>
      </w:rPr>
    </w:lvl>
    <w:lvl w:ilvl="6" w:tplc="F8380920" w:tentative="1">
      <w:start w:val="1"/>
      <w:numFmt w:val="bullet"/>
      <w:lvlText w:val="•"/>
      <w:lvlJc w:val="left"/>
      <w:pPr>
        <w:tabs>
          <w:tab w:val="num" w:pos="5040"/>
        </w:tabs>
        <w:ind w:left="5040" w:hanging="360"/>
      </w:pPr>
      <w:rPr>
        <w:rFonts w:ascii="Arial" w:hAnsi="Arial" w:hint="default"/>
      </w:rPr>
    </w:lvl>
    <w:lvl w:ilvl="7" w:tplc="5D8E8494" w:tentative="1">
      <w:start w:val="1"/>
      <w:numFmt w:val="bullet"/>
      <w:lvlText w:val="•"/>
      <w:lvlJc w:val="left"/>
      <w:pPr>
        <w:tabs>
          <w:tab w:val="num" w:pos="5760"/>
        </w:tabs>
        <w:ind w:left="5760" w:hanging="360"/>
      </w:pPr>
      <w:rPr>
        <w:rFonts w:ascii="Arial" w:hAnsi="Arial" w:hint="default"/>
      </w:rPr>
    </w:lvl>
    <w:lvl w:ilvl="8" w:tplc="C05E5CF6" w:tentative="1">
      <w:start w:val="1"/>
      <w:numFmt w:val="bullet"/>
      <w:lvlText w:val="•"/>
      <w:lvlJc w:val="left"/>
      <w:pPr>
        <w:tabs>
          <w:tab w:val="num" w:pos="6480"/>
        </w:tabs>
        <w:ind w:left="6480" w:hanging="360"/>
      </w:pPr>
      <w:rPr>
        <w:rFonts w:ascii="Arial" w:hAnsi="Arial" w:hint="default"/>
      </w:rPr>
    </w:lvl>
  </w:abstractNum>
  <w:abstractNum w:abstractNumId="4">
    <w:nsid w:val="09535F7B"/>
    <w:multiLevelType w:val="hybridMultilevel"/>
    <w:tmpl w:val="9B988B10"/>
    <w:lvl w:ilvl="0" w:tplc="7302B634">
      <w:start w:val="1"/>
      <w:numFmt w:val="bullet"/>
      <w:lvlText w:val="•"/>
      <w:lvlJc w:val="left"/>
      <w:pPr>
        <w:tabs>
          <w:tab w:val="num" w:pos="720"/>
        </w:tabs>
        <w:ind w:left="720" w:hanging="360"/>
      </w:pPr>
      <w:rPr>
        <w:rFonts w:ascii="Arial" w:hAnsi="Arial" w:hint="default"/>
      </w:rPr>
    </w:lvl>
    <w:lvl w:ilvl="1" w:tplc="56BE081A" w:tentative="1">
      <w:start w:val="1"/>
      <w:numFmt w:val="bullet"/>
      <w:lvlText w:val="•"/>
      <w:lvlJc w:val="left"/>
      <w:pPr>
        <w:tabs>
          <w:tab w:val="num" w:pos="1440"/>
        </w:tabs>
        <w:ind w:left="1440" w:hanging="360"/>
      </w:pPr>
      <w:rPr>
        <w:rFonts w:ascii="Arial" w:hAnsi="Arial" w:hint="default"/>
      </w:rPr>
    </w:lvl>
    <w:lvl w:ilvl="2" w:tplc="4AC4BC42" w:tentative="1">
      <w:start w:val="1"/>
      <w:numFmt w:val="bullet"/>
      <w:lvlText w:val="•"/>
      <w:lvlJc w:val="left"/>
      <w:pPr>
        <w:tabs>
          <w:tab w:val="num" w:pos="2160"/>
        </w:tabs>
        <w:ind w:left="2160" w:hanging="360"/>
      </w:pPr>
      <w:rPr>
        <w:rFonts w:ascii="Arial" w:hAnsi="Arial" w:hint="default"/>
      </w:rPr>
    </w:lvl>
    <w:lvl w:ilvl="3" w:tplc="C6FE97F2" w:tentative="1">
      <w:start w:val="1"/>
      <w:numFmt w:val="bullet"/>
      <w:lvlText w:val="•"/>
      <w:lvlJc w:val="left"/>
      <w:pPr>
        <w:tabs>
          <w:tab w:val="num" w:pos="2880"/>
        </w:tabs>
        <w:ind w:left="2880" w:hanging="360"/>
      </w:pPr>
      <w:rPr>
        <w:rFonts w:ascii="Arial" w:hAnsi="Arial" w:hint="default"/>
      </w:rPr>
    </w:lvl>
    <w:lvl w:ilvl="4" w:tplc="CA14043C" w:tentative="1">
      <w:start w:val="1"/>
      <w:numFmt w:val="bullet"/>
      <w:lvlText w:val="•"/>
      <w:lvlJc w:val="left"/>
      <w:pPr>
        <w:tabs>
          <w:tab w:val="num" w:pos="3600"/>
        </w:tabs>
        <w:ind w:left="3600" w:hanging="360"/>
      </w:pPr>
      <w:rPr>
        <w:rFonts w:ascii="Arial" w:hAnsi="Arial" w:hint="default"/>
      </w:rPr>
    </w:lvl>
    <w:lvl w:ilvl="5" w:tplc="DF823062" w:tentative="1">
      <w:start w:val="1"/>
      <w:numFmt w:val="bullet"/>
      <w:lvlText w:val="•"/>
      <w:lvlJc w:val="left"/>
      <w:pPr>
        <w:tabs>
          <w:tab w:val="num" w:pos="4320"/>
        </w:tabs>
        <w:ind w:left="4320" w:hanging="360"/>
      </w:pPr>
      <w:rPr>
        <w:rFonts w:ascii="Arial" w:hAnsi="Arial" w:hint="default"/>
      </w:rPr>
    </w:lvl>
    <w:lvl w:ilvl="6" w:tplc="9408777E" w:tentative="1">
      <w:start w:val="1"/>
      <w:numFmt w:val="bullet"/>
      <w:lvlText w:val="•"/>
      <w:lvlJc w:val="left"/>
      <w:pPr>
        <w:tabs>
          <w:tab w:val="num" w:pos="5040"/>
        </w:tabs>
        <w:ind w:left="5040" w:hanging="360"/>
      </w:pPr>
      <w:rPr>
        <w:rFonts w:ascii="Arial" w:hAnsi="Arial" w:hint="default"/>
      </w:rPr>
    </w:lvl>
    <w:lvl w:ilvl="7" w:tplc="9B7EB0E4" w:tentative="1">
      <w:start w:val="1"/>
      <w:numFmt w:val="bullet"/>
      <w:lvlText w:val="•"/>
      <w:lvlJc w:val="left"/>
      <w:pPr>
        <w:tabs>
          <w:tab w:val="num" w:pos="5760"/>
        </w:tabs>
        <w:ind w:left="5760" w:hanging="360"/>
      </w:pPr>
      <w:rPr>
        <w:rFonts w:ascii="Arial" w:hAnsi="Arial" w:hint="default"/>
      </w:rPr>
    </w:lvl>
    <w:lvl w:ilvl="8" w:tplc="C978927E" w:tentative="1">
      <w:start w:val="1"/>
      <w:numFmt w:val="bullet"/>
      <w:lvlText w:val="•"/>
      <w:lvlJc w:val="left"/>
      <w:pPr>
        <w:tabs>
          <w:tab w:val="num" w:pos="6480"/>
        </w:tabs>
        <w:ind w:left="6480" w:hanging="360"/>
      </w:pPr>
      <w:rPr>
        <w:rFonts w:ascii="Arial" w:hAnsi="Arial" w:hint="default"/>
      </w:rPr>
    </w:lvl>
  </w:abstractNum>
  <w:abstractNum w:abstractNumId="5">
    <w:nsid w:val="0996682D"/>
    <w:multiLevelType w:val="hybridMultilevel"/>
    <w:tmpl w:val="8F16BBE6"/>
    <w:lvl w:ilvl="0" w:tplc="ED42AE22">
      <w:start w:val="1"/>
      <w:numFmt w:val="bullet"/>
      <w:lvlText w:val="•"/>
      <w:lvlJc w:val="left"/>
      <w:pPr>
        <w:tabs>
          <w:tab w:val="num" w:pos="720"/>
        </w:tabs>
        <w:ind w:left="720" w:hanging="360"/>
      </w:pPr>
      <w:rPr>
        <w:rFonts w:ascii="Arial" w:hAnsi="Arial" w:hint="default"/>
      </w:rPr>
    </w:lvl>
    <w:lvl w:ilvl="1" w:tplc="C7A6BD68" w:tentative="1">
      <w:start w:val="1"/>
      <w:numFmt w:val="bullet"/>
      <w:lvlText w:val="•"/>
      <w:lvlJc w:val="left"/>
      <w:pPr>
        <w:tabs>
          <w:tab w:val="num" w:pos="1440"/>
        </w:tabs>
        <w:ind w:left="1440" w:hanging="360"/>
      </w:pPr>
      <w:rPr>
        <w:rFonts w:ascii="Arial" w:hAnsi="Arial" w:hint="default"/>
      </w:rPr>
    </w:lvl>
    <w:lvl w:ilvl="2" w:tplc="C22C8F4C" w:tentative="1">
      <w:start w:val="1"/>
      <w:numFmt w:val="bullet"/>
      <w:lvlText w:val="•"/>
      <w:lvlJc w:val="left"/>
      <w:pPr>
        <w:tabs>
          <w:tab w:val="num" w:pos="2160"/>
        </w:tabs>
        <w:ind w:left="2160" w:hanging="360"/>
      </w:pPr>
      <w:rPr>
        <w:rFonts w:ascii="Arial" w:hAnsi="Arial" w:hint="default"/>
      </w:rPr>
    </w:lvl>
    <w:lvl w:ilvl="3" w:tplc="EBC69968" w:tentative="1">
      <w:start w:val="1"/>
      <w:numFmt w:val="bullet"/>
      <w:lvlText w:val="•"/>
      <w:lvlJc w:val="left"/>
      <w:pPr>
        <w:tabs>
          <w:tab w:val="num" w:pos="2880"/>
        </w:tabs>
        <w:ind w:left="2880" w:hanging="360"/>
      </w:pPr>
      <w:rPr>
        <w:rFonts w:ascii="Arial" w:hAnsi="Arial" w:hint="default"/>
      </w:rPr>
    </w:lvl>
    <w:lvl w:ilvl="4" w:tplc="AAD08C6E" w:tentative="1">
      <w:start w:val="1"/>
      <w:numFmt w:val="bullet"/>
      <w:lvlText w:val="•"/>
      <w:lvlJc w:val="left"/>
      <w:pPr>
        <w:tabs>
          <w:tab w:val="num" w:pos="3600"/>
        </w:tabs>
        <w:ind w:left="3600" w:hanging="360"/>
      </w:pPr>
      <w:rPr>
        <w:rFonts w:ascii="Arial" w:hAnsi="Arial" w:hint="default"/>
      </w:rPr>
    </w:lvl>
    <w:lvl w:ilvl="5" w:tplc="E73A4F96" w:tentative="1">
      <w:start w:val="1"/>
      <w:numFmt w:val="bullet"/>
      <w:lvlText w:val="•"/>
      <w:lvlJc w:val="left"/>
      <w:pPr>
        <w:tabs>
          <w:tab w:val="num" w:pos="4320"/>
        </w:tabs>
        <w:ind w:left="4320" w:hanging="360"/>
      </w:pPr>
      <w:rPr>
        <w:rFonts w:ascii="Arial" w:hAnsi="Arial" w:hint="default"/>
      </w:rPr>
    </w:lvl>
    <w:lvl w:ilvl="6" w:tplc="9DAA1AF4" w:tentative="1">
      <w:start w:val="1"/>
      <w:numFmt w:val="bullet"/>
      <w:lvlText w:val="•"/>
      <w:lvlJc w:val="left"/>
      <w:pPr>
        <w:tabs>
          <w:tab w:val="num" w:pos="5040"/>
        </w:tabs>
        <w:ind w:left="5040" w:hanging="360"/>
      </w:pPr>
      <w:rPr>
        <w:rFonts w:ascii="Arial" w:hAnsi="Arial" w:hint="default"/>
      </w:rPr>
    </w:lvl>
    <w:lvl w:ilvl="7" w:tplc="6576ED02" w:tentative="1">
      <w:start w:val="1"/>
      <w:numFmt w:val="bullet"/>
      <w:lvlText w:val="•"/>
      <w:lvlJc w:val="left"/>
      <w:pPr>
        <w:tabs>
          <w:tab w:val="num" w:pos="5760"/>
        </w:tabs>
        <w:ind w:left="5760" w:hanging="360"/>
      </w:pPr>
      <w:rPr>
        <w:rFonts w:ascii="Arial" w:hAnsi="Arial" w:hint="default"/>
      </w:rPr>
    </w:lvl>
    <w:lvl w:ilvl="8" w:tplc="0024E18E" w:tentative="1">
      <w:start w:val="1"/>
      <w:numFmt w:val="bullet"/>
      <w:lvlText w:val="•"/>
      <w:lvlJc w:val="left"/>
      <w:pPr>
        <w:tabs>
          <w:tab w:val="num" w:pos="6480"/>
        </w:tabs>
        <w:ind w:left="6480" w:hanging="360"/>
      </w:pPr>
      <w:rPr>
        <w:rFonts w:ascii="Arial" w:hAnsi="Arial" w:hint="default"/>
      </w:rPr>
    </w:lvl>
  </w:abstractNum>
  <w:abstractNum w:abstractNumId="6">
    <w:nsid w:val="0CDF6C34"/>
    <w:multiLevelType w:val="hybridMultilevel"/>
    <w:tmpl w:val="BEECD6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D692ADA"/>
    <w:multiLevelType w:val="hybridMultilevel"/>
    <w:tmpl w:val="5EA8C58A"/>
    <w:lvl w:ilvl="0" w:tplc="BBDEDD0E">
      <w:start w:val="1"/>
      <w:numFmt w:val="bullet"/>
      <w:lvlText w:val=""/>
      <w:lvlJc w:val="left"/>
      <w:pPr>
        <w:tabs>
          <w:tab w:val="num" w:pos="720"/>
        </w:tabs>
        <w:ind w:left="720" w:hanging="360"/>
      </w:pPr>
      <w:rPr>
        <w:rFonts w:ascii="Wingdings" w:hAnsi="Wingdings" w:hint="default"/>
      </w:rPr>
    </w:lvl>
    <w:lvl w:ilvl="1" w:tplc="FB8EFC48" w:tentative="1">
      <w:start w:val="1"/>
      <w:numFmt w:val="bullet"/>
      <w:lvlText w:val=""/>
      <w:lvlJc w:val="left"/>
      <w:pPr>
        <w:tabs>
          <w:tab w:val="num" w:pos="1440"/>
        </w:tabs>
        <w:ind w:left="1440" w:hanging="360"/>
      </w:pPr>
      <w:rPr>
        <w:rFonts w:ascii="Wingdings" w:hAnsi="Wingdings" w:hint="default"/>
      </w:rPr>
    </w:lvl>
    <w:lvl w:ilvl="2" w:tplc="09EE5344" w:tentative="1">
      <w:start w:val="1"/>
      <w:numFmt w:val="bullet"/>
      <w:lvlText w:val=""/>
      <w:lvlJc w:val="left"/>
      <w:pPr>
        <w:tabs>
          <w:tab w:val="num" w:pos="2160"/>
        </w:tabs>
        <w:ind w:left="2160" w:hanging="360"/>
      </w:pPr>
      <w:rPr>
        <w:rFonts w:ascii="Wingdings" w:hAnsi="Wingdings" w:hint="default"/>
      </w:rPr>
    </w:lvl>
    <w:lvl w:ilvl="3" w:tplc="D88CFE04" w:tentative="1">
      <w:start w:val="1"/>
      <w:numFmt w:val="bullet"/>
      <w:lvlText w:val=""/>
      <w:lvlJc w:val="left"/>
      <w:pPr>
        <w:tabs>
          <w:tab w:val="num" w:pos="2880"/>
        </w:tabs>
        <w:ind w:left="2880" w:hanging="360"/>
      </w:pPr>
      <w:rPr>
        <w:rFonts w:ascii="Wingdings" w:hAnsi="Wingdings" w:hint="default"/>
      </w:rPr>
    </w:lvl>
    <w:lvl w:ilvl="4" w:tplc="AD3C6FDC" w:tentative="1">
      <w:start w:val="1"/>
      <w:numFmt w:val="bullet"/>
      <w:lvlText w:val=""/>
      <w:lvlJc w:val="left"/>
      <w:pPr>
        <w:tabs>
          <w:tab w:val="num" w:pos="3600"/>
        </w:tabs>
        <w:ind w:left="3600" w:hanging="360"/>
      </w:pPr>
      <w:rPr>
        <w:rFonts w:ascii="Wingdings" w:hAnsi="Wingdings" w:hint="default"/>
      </w:rPr>
    </w:lvl>
    <w:lvl w:ilvl="5" w:tplc="B5CA9BDA" w:tentative="1">
      <w:start w:val="1"/>
      <w:numFmt w:val="bullet"/>
      <w:lvlText w:val=""/>
      <w:lvlJc w:val="left"/>
      <w:pPr>
        <w:tabs>
          <w:tab w:val="num" w:pos="4320"/>
        </w:tabs>
        <w:ind w:left="4320" w:hanging="360"/>
      </w:pPr>
      <w:rPr>
        <w:rFonts w:ascii="Wingdings" w:hAnsi="Wingdings" w:hint="default"/>
      </w:rPr>
    </w:lvl>
    <w:lvl w:ilvl="6" w:tplc="678A93EA" w:tentative="1">
      <w:start w:val="1"/>
      <w:numFmt w:val="bullet"/>
      <w:lvlText w:val=""/>
      <w:lvlJc w:val="left"/>
      <w:pPr>
        <w:tabs>
          <w:tab w:val="num" w:pos="5040"/>
        </w:tabs>
        <w:ind w:left="5040" w:hanging="360"/>
      </w:pPr>
      <w:rPr>
        <w:rFonts w:ascii="Wingdings" w:hAnsi="Wingdings" w:hint="default"/>
      </w:rPr>
    </w:lvl>
    <w:lvl w:ilvl="7" w:tplc="F572AEF4" w:tentative="1">
      <w:start w:val="1"/>
      <w:numFmt w:val="bullet"/>
      <w:lvlText w:val=""/>
      <w:lvlJc w:val="left"/>
      <w:pPr>
        <w:tabs>
          <w:tab w:val="num" w:pos="5760"/>
        </w:tabs>
        <w:ind w:left="5760" w:hanging="360"/>
      </w:pPr>
      <w:rPr>
        <w:rFonts w:ascii="Wingdings" w:hAnsi="Wingdings" w:hint="default"/>
      </w:rPr>
    </w:lvl>
    <w:lvl w:ilvl="8" w:tplc="6CC2C21E" w:tentative="1">
      <w:start w:val="1"/>
      <w:numFmt w:val="bullet"/>
      <w:lvlText w:val=""/>
      <w:lvlJc w:val="left"/>
      <w:pPr>
        <w:tabs>
          <w:tab w:val="num" w:pos="6480"/>
        </w:tabs>
        <w:ind w:left="6480" w:hanging="360"/>
      </w:pPr>
      <w:rPr>
        <w:rFonts w:ascii="Wingdings" w:hAnsi="Wingdings" w:hint="default"/>
      </w:rPr>
    </w:lvl>
  </w:abstractNum>
  <w:abstractNum w:abstractNumId="8">
    <w:nsid w:val="0DCA3057"/>
    <w:multiLevelType w:val="hybridMultilevel"/>
    <w:tmpl w:val="8B187FCA"/>
    <w:lvl w:ilvl="0" w:tplc="04090003">
      <w:start w:val="1"/>
      <w:numFmt w:val="bullet"/>
      <w:lvlText w:val="o"/>
      <w:lvlJc w:val="left"/>
      <w:pPr>
        <w:tabs>
          <w:tab w:val="num" w:pos="1440"/>
        </w:tabs>
        <w:ind w:left="1440" w:hanging="360"/>
      </w:pPr>
      <w:rPr>
        <w:rFonts w:ascii="Courier New" w:hAnsi="Courier New" w:cs="Courier New" w:hint="default"/>
      </w:rPr>
    </w:lvl>
    <w:lvl w:ilvl="1" w:tplc="E3F49A7E">
      <w:start w:val="4"/>
      <w:numFmt w:val="bullet"/>
      <w:lvlText w:val="-"/>
      <w:lvlJc w:val="left"/>
      <w:pPr>
        <w:tabs>
          <w:tab w:val="num" w:pos="2520"/>
        </w:tabs>
        <w:ind w:left="2520" w:hanging="720"/>
      </w:pPr>
      <w:rPr>
        <w:rFonts w:ascii="Times New Roman" w:eastAsia="Times New Roman" w:hAnsi="Times New Roman"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9">
    <w:nsid w:val="112736A9"/>
    <w:multiLevelType w:val="hybridMultilevel"/>
    <w:tmpl w:val="6330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332350"/>
    <w:multiLevelType w:val="hybridMultilevel"/>
    <w:tmpl w:val="EF38F752"/>
    <w:lvl w:ilvl="0" w:tplc="870E832E">
      <w:start w:val="1"/>
      <w:numFmt w:val="bullet"/>
      <w:lvlText w:val=""/>
      <w:lvlJc w:val="left"/>
      <w:pPr>
        <w:tabs>
          <w:tab w:val="num" w:pos="720"/>
        </w:tabs>
        <w:ind w:left="720" w:hanging="360"/>
      </w:pPr>
      <w:rPr>
        <w:rFonts w:ascii="Wingdings 3" w:hAnsi="Wingdings 3" w:hint="default"/>
      </w:rPr>
    </w:lvl>
    <w:lvl w:ilvl="1" w:tplc="22046642" w:tentative="1">
      <w:start w:val="1"/>
      <w:numFmt w:val="bullet"/>
      <w:lvlText w:val=""/>
      <w:lvlJc w:val="left"/>
      <w:pPr>
        <w:tabs>
          <w:tab w:val="num" w:pos="1440"/>
        </w:tabs>
        <w:ind w:left="1440" w:hanging="360"/>
      </w:pPr>
      <w:rPr>
        <w:rFonts w:ascii="Wingdings 3" w:hAnsi="Wingdings 3" w:hint="default"/>
      </w:rPr>
    </w:lvl>
    <w:lvl w:ilvl="2" w:tplc="7E924B1C" w:tentative="1">
      <w:start w:val="1"/>
      <w:numFmt w:val="bullet"/>
      <w:lvlText w:val=""/>
      <w:lvlJc w:val="left"/>
      <w:pPr>
        <w:tabs>
          <w:tab w:val="num" w:pos="2160"/>
        </w:tabs>
        <w:ind w:left="2160" w:hanging="360"/>
      </w:pPr>
      <w:rPr>
        <w:rFonts w:ascii="Wingdings 3" w:hAnsi="Wingdings 3" w:hint="default"/>
      </w:rPr>
    </w:lvl>
    <w:lvl w:ilvl="3" w:tplc="F58211AC" w:tentative="1">
      <w:start w:val="1"/>
      <w:numFmt w:val="bullet"/>
      <w:lvlText w:val=""/>
      <w:lvlJc w:val="left"/>
      <w:pPr>
        <w:tabs>
          <w:tab w:val="num" w:pos="2880"/>
        </w:tabs>
        <w:ind w:left="2880" w:hanging="360"/>
      </w:pPr>
      <w:rPr>
        <w:rFonts w:ascii="Wingdings 3" w:hAnsi="Wingdings 3" w:hint="default"/>
      </w:rPr>
    </w:lvl>
    <w:lvl w:ilvl="4" w:tplc="4E187126" w:tentative="1">
      <w:start w:val="1"/>
      <w:numFmt w:val="bullet"/>
      <w:lvlText w:val=""/>
      <w:lvlJc w:val="left"/>
      <w:pPr>
        <w:tabs>
          <w:tab w:val="num" w:pos="3600"/>
        </w:tabs>
        <w:ind w:left="3600" w:hanging="360"/>
      </w:pPr>
      <w:rPr>
        <w:rFonts w:ascii="Wingdings 3" w:hAnsi="Wingdings 3" w:hint="default"/>
      </w:rPr>
    </w:lvl>
    <w:lvl w:ilvl="5" w:tplc="46F6DB0C" w:tentative="1">
      <w:start w:val="1"/>
      <w:numFmt w:val="bullet"/>
      <w:lvlText w:val=""/>
      <w:lvlJc w:val="left"/>
      <w:pPr>
        <w:tabs>
          <w:tab w:val="num" w:pos="4320"/>
        </w:tabs>
        <w:ind w:left="4320" w:hanging="360"/>
      </w:pPr>
      <w:rPr>
        <w:rFonts w:ascii="Wingdings 3" w:hAnsi="Wingdings 3" w:hint="default"/>
      </w:rPr>
    </w:lvl>
    <w:lvl w:ilvl="6" w:tplc="DBC84820" w:tentative="1">
      <w:start w:val="1"/>
      <w:numFmt w:val="bullet"/>
      <w:lvlText w:val=""/>
      <w:lvlJc w:val="left"/>
      <w:pPr>
        <w:tabs>
          <w:tab w:val="num" w:pos="5040"/>
        </w:tabs>
        <w:ind w:left="5040" w:hanging="360"/>
      </w:pPr>
      <w:rPr>
        <w:rFonts w:ascii="Wingdings 3" w:hAnsi="Wingdings 3" w:hint="default"/>
      </w:rPr>
    </w:lvl>
    <w:lvl w:ilvl="7" w:tplc="451EF764" w:tentative="1">
      <w:start w:val="1"/>
      <w:numFmt w:val="bullet"/>
      <w:lvlText w:val=""/>
      <w:lvlJc w:val="left"/>
      <w:pPr>
        <w:tabs>
          <w:tab w:val="num" w:pos="5760"/>
        </w:tabs>
        <w:ind w:left="5760" w:hanging="360"/>
      </w:pPr>
      <w:rPr>
        <w:rFonts w:ascii="Wingdings 3" w:hAnsi="Wingdings 3" w:hint="default"/>
      </w:rPr>
    </w:lvl>
    <w:lvl w:ilvl="8" w:tplc="59C201F6" w:tentative="1">
      <w:start w:val="1"/>
      <w:numFmt w:val="bullet"/>
      <w:lvlText w:val=""/>
      <w:lvlJc w:val="left"/>
      <w:pPr>
        <w:tabs>
          <w:tab w:val="num" w:pos="6480"/>
        </w:tabs>
        <w:ind w:left="6480" w:hanging="360"/>
      </w:pPr>
      <w:rPr>
        <w:rFonts w:ascii="Wingdings 3" w:hAnsi="Wingdings 3" w:hint="default"/>
      </w:rPr>
    </w:lvl>
  </w:abstractNum>
  <w:abstractNum w:abstractNumId="11">
    <w:nsid w:val="1F4A10CE"/>
    <w:multiLevelType w:val="hybridMultilevel"/>
    <w:tmpl w:val="BE9280C0"/>
    <w:lvl w:ilvl="0" w:tplc="D1BE180C">
      <w:start w:val="1"/>
      <w:numFmt w:val="bullet"/>
      <w:lvlText w:val=""/>
      <w:lvlJc w:val="left"/>
      <w:pPr>
        <w:tabs>
          <w:tab w:val="num" w:pos="720"/>
        </w:tabs>
        <w:ind w:left="720" w:hanging="360"/>
      </w:pPr>
      <w:rPr>
        <w:rFonts w:ascii="Wingdings 3" w:hAnsi="Wingdings 3" w:hint="default"/>
      </w:rPr>
    </w:lvl>
    <w:lvl w:ilvl="1" w:tplc="F2A8D24C" w:tentative="1">
      <w:start w:val="1"/>
      <w:numFmt w:val="bullet"/>
      <w:lvlText w:val=""/>
      <w:lvlJc w:val="left"/>
      <w:pPr>
        <w:tabs>
          <w:tab w:val="num" w:pos="1440"/>
        </w:tabs>
        <w:ind w:left="1440" w:hanging="360"/>
      </w:pPr>
      <w:rPr>
        <w:rFonts w:ascii="Wingdings 3" w:hAnsi="Wingdings 3" w:hint="default"/>
      </w:rPr>
    </w:lvl>
    <w:lvl w:ilvl="2" w:tplc="6C7C461E" w:tentative="1">
      <w:start w:val="1"/>
      <w:numFmt w:val="bullet"/>
      <w:lvlText w:val=""/>
      <w:lvlJc w:val="left"/>
      <w:pPr>
        <w:tabs>
          <w:tab w:val="num" w:pos="2160"/>
        </w:tabs>
        <w:ind w:left="2160" w:hanging="360"/>
      </w:pPr>
      <w:rPr>
        <w:rFonts w:ascii="Wingdings 3" w:hAnsi="Wingdings 3" w:hint="default"/>
      </w:rPr>
    </w:lvl>
    <w:lvl w:ilvl="3" w:tplc="7EC6D9FA" w:tentative="1">
      <w:start w:val="1"/>
      <w:numFmt w:val="bullet"/>
      <w:lvlText w:val=""/>
      <w:lvlJc w:val="left"/>
      <w:pPr>
        <w:tabs>
          <w:tab w:val="num" w:pos="2880"/>
        </w:tabs>
        <w:ind w:left="2880" w:hanging="360"/>
      </w:pPr>
      <w:rPr>
        <w:rFonts w:ascii="Wingdings 3" w:hAnsi="Wingdings 3" w:hint="default"/>
      </w:rPr>
    </w:lvl>
    <w:lvl w:ilvl="4" w:tplc="CC821BBA" w:tentative="1">
      <w:start w:val="1"/>
      <w:numFmt w:val="bullet"/>
      <w:lvlText w:val=""/>
      <w:lvlJc w:val="left"/>
      <w:pPr>
        <w:tabs>
          <w:tab w:val="num" w:pos="3600"/>
        </w:tabs>
        <w:ind w:left="3600" w:hanging="360"/>
      </w:pPr>
      <w:rPr>
        <w:rFonts w:ascii="Wingdings 3" w:hAnsi="Wingdings 3" w:hint="default"/>
      </w:rPr>
    </w:lvl>
    <w:lvl w:ilvl="5" w:tplc="F98C2E88" w:tentative="1">
      <w:start w:val="1"/>
      <w:numFmt w:val="bullet"/>
      <w:lvlText w:val=""/>
      <w:lvlJc w:val="left"/>
      <w:pPr>
        <w:tabs>
          <w:tab w:val="num" w:pos="4320"/>
        </w:tabs>
        <w:ind w:left="4320" w:hanging="360"/>
      </w:pPr>
      <w:rPr>
        <w:rFonts w:ascii="Wingdings 3" w:hAnsi="Wingdings 3" w:hint="default"/>
      </w:rPr>
    </w:lvl>
    <w:lvl w:ilvl="6" w:tplc="64FED0E4" w:tentative="1">
      <w:start w:val="1"/>
      <w:numFmt w:val="bullet"/>
      <w:lvlText w:val=""/>
      <w:lvlJc w:val="left"/>
      <w:pPr>
        <w:tabs>
          <w:tab w:val="num" w:pos="5040"/>
        </w:tabs>
        <w:ind w:left="5040" w:hanging="360"/>
      </w:pPr>
      <w:rPr>
        <w:rFonts w:ascii="Wingdings 3" w:hAnsi="Wingdings 3" w:hint="default"/>
      </w:rPr>
    </w:lvl>
    <w:lvl w:ilvl="7" w:tplc="543C1874" w:tentative="1">
      <w:start w:val="1"/>
      <w:numFmt w:val="bullet"/>
      <w:lvlText w:val=""/>
      <w:lvlJc w:val="left"/>
      <w:pPr>
        <w:tabs>
          <w:tab w:val="num" w:pos="5760"/>
        </w:tabs>
        <w:ind w:left="5760" w:hanging="360"/>
      </w:pPr>
      <w:rPr>
        <w:rFonts w:ascii="Wingdings 3" w:hAnsi="Wingdings 3" w:hint="default"/>
      </w:rPr>
    </w:lvl>
    <w:lvl w:ilvl="8" w:tplc="685AD0AA" w:tentative="1">
      <w:start w:val="1"/>
      <w:numFmt w:val="bullet"/>
      <w:lvlText w:val=""/>
      <w:lvlJc w:val="left"/>
      <w:pPr>
        <w:tabs>
          <w:tab w:val="num" w:pos="6480"/>
        </w:tabs>
        <w:ind w:left="6480" w:hanging="360"/>
      </w:pPr>
      <w:rPr>
        <w:rFonts w:ascii="Wingdings 3" w:hAnsi="Wingdings 3" w:hint="default"/>
      </w:rPr>
    </w:lvl>
  </w:abstractNum>
  <w:abstractNum w:abstractNumId="12">
    <w:nsid w:val="1F535ACA"/>
    <w:multiLevelType w:val="hybridMultilevel"/>
    <w:tmpl w:val="A2320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5C1451"/>
    <w:multiLevelType w:val="hybridMultilevel"/>
    <w:tmpl w:val="4F74756C"/>
    <w:lvl w:ilvl="0" w:tplc="5564372C">
      <w:start w:val="1"/>
      <w:numFmt w:val="bullet"/>
      <w:lvlText w:val=""/>
      <w:lvlJc w:val="left"/>
      <w:pPr>
        <w:tabs>
          <w:tab w:val="num" w:pos="720"/>
        </w:tabs>
        <w:ind w:left="720" w:hanging="360"/>
      </w:pPr>
      <w:rPr>
        <w:rFonts w:ascii="Wingdings" w:hAnsi="Wingdings" w:hint="default"/>
      </w:rPr>
    </w:lvl>
    <w:lvl w:ilvl="1" w:tplc="E890707A" w:tentative="1">
      <w:start w:val="1"/>
      <w:numFmt w:val="bullet"/>
      <w:lvlText w:val=""/>
      <w:lvlJc w:val="left"/>
      <w:pPr>
        <w:tabs>
          <w:tab w:val="num" w:pos="1440"/>
        </w:tabs>
        <w:ind w:left="1440" w:hanging="360"/>
      </w:pPr>
      <w:rPr>
        <w:rFonts w:ascii="Wingdings" w:hAnsi="Wingdings" w:hint="default"/>
      </w:rPr>
    </w:lvl>
    <w:lvl w:ilvl="2" w:tplc="6E9CC15C" w:tentative="1">
      <w:start w:val="1"/>
      <w:numFmt w:val="bullet"/>
      <w:lvlText w:val=""/>
      <w:lvlJc w:val="left"/>
      <w:pPr>
        <w:tabs>
          <w:tab w:val="num" w:pos="2160"/>
        </w:tabs>
        <w:ind w:left="2160" w:hanging="360"/>
      </w:pPr>
      <w:rPr>
        <w:rFonts w:ascii="Wingdings" w:hAnsi="Wingdings" w:hint="default"/>
      </w:rPr>
    </w:lvl>
    <w:lvl w:ilvl="3" w:tplc="9B4885DE" w:tentative="1">
      <w:start w:val="1"/>
      <w:numFmt w:val="bullet"/>
      <w:lvlText w:val=""/>
      <w:lvlJc w:val="left"/>
      <w:pPr>
        <w:tabs>
          <w:tab w:val="num" w:pos="2880"/>
        </w:tabs>
        <w:ind w:left="2880" w:hanging="360"/>
      </w:pPr>
      <w:rPr>
        <w:rFonts w:ascii="Wingdings" w:hAnsi="Wingdings" w:hint="default"/>
      </w:rPr>
    </w:lvl>
    <w:lvl w:ilvl="4" w:tplc="0DC0F1E6" w:tentative="1">
      <w:start w:val="1"/>
      <w:numFmt w:val="bullet"/>
      <w:lvlText w:val=""/>
      <w:lvlJc w:val="left"/>
      <w:pPr>
        <w:tabs>
          <w:tab w:val="num" w:pos="3600"/>
        </w:tabs>
        <w:ind w:left="3600" w:hanging="360"/>
      </w:pPr>
      <w:rPr>
        <w:rFonts w:ascii="Wingdings" w:hAnsi="Wingdings" w:hint="default"/>
      </w:rPr>
    </w:lvl>
    <w:lvl w:ilvl="5" w:tplc="B01CB1E4" w:tentative="1">
      <w:start w:val="1"/>
      <w:numFmt w:val="bullet"/>
      <w:lvlText w:val=""/>
      <w:lvlJc w:val="left"/>
      <w:pPr>
        <w:tabs>
          <w:tab w:val="num" w:pos="4320"/>
        </w:tabs>
        <w:ind w:left="4320" w:hanging="360"/>
      </w:pPr>
      <w:rPr>
        <w:rFonts w:ascii="Wingdings" w:hAnsi="Wingdings" w:hint="default"/>
      </w:rPr>
    </w:lvl>
    <w:lvl w:ilvl="6" w:tplc="0C9040A2" w:tentative="1">
      <w:start w:val="1"/>
      <w:numFmt w:val="bullet"/>
      <w:lvlText w:val=""/>
      <w:lvlJc w:val="left"/>
      <w:pPr>
        <w:tabs>
          <w:tab w:val="num" w:pos="5040"/>
        </w:tabs>
        <w:ind w:left="5040" w:hanging="360"/>
      </w:pPr>
      <w:rPr>
        <w:rFonts w:ascii="Wingdings" w:hAnsi="Wingdings" w:hint="default"/>
      </w:rPr>
    </w:lvl>
    <w:lvl w:ilvl="7" w:tplc="DCECC8F8" w:tentative="1">
      <w:start w:val="1"/>
      <w:numFmt w:val="bullet"/>
      <w:lvlText w:val=""/>
      <w:lvlJc w:val="left"/>
      <w:pPr>
        <w:tabs>
          <w:tab w:val="num" w:pos="5760"/>
        </w:tabs>
        <w:ind w:left="5760" w:hanging="360"/>
      </w:pPr>
      <w:rPr>
        <w:rFonts w:ascii="Wingdings" w:hAnsi="Wingdings" w:hint="default"/>
      </w:rPr>
    </w:lvl>
    <w:lvl w:ilvl="8" w:tplc="6D720E32" w:tentative="1">
      <w:start w:val="1"/>
      <w:numFmt w:val="bullet"/>
      <w:lvlText w:val=""/>
      <w:lvlJc w:val="left"/>
      <w:pPr>
        <w:tabs>
          <w:tab w:val="num" w:pos="6480"/>
        </w:tabs>
        <w:ind w:left="6480" w:hanging="360"/>
      </w:pPr>
      <w:rPr>
        <w:rFonts w:ascii="Wingdings" w:hAnsi="Wingdings" w:hint="default"/>
      </w:rPr>
    </w:lvl>
  </w:abstractNum>
  <w:abstractNum w:abstractNumId="14">
    <w:nsid w:val="31EA083A"/>
    <w:multiLevelType w:val="hybridMultilevel"/>
    <w:tmpl w:val="76C04314"/>
    <w:lvl w:ilvl="0" w:tplc="A51832F2">
      <w:start w:val="1"/>
      <w:numFmt w:val="bullet"/>
      <w:lvlText w:val=""/>
      <w:lvlJc w:val="left"/>
      <w:pPr>
        <w:tabs>
          <w:tab w:val="num" w:pos="720"/>
        </w:tabs>
        <w:ind w:left="720" w:hanging="360"/>
      </w:pPr>
      <w:rPr>
        <w:rFonts w:ascii="Wingdings" w:hAnsi="Wingdings" w:hint="default"/>
      </w:rPr>
    </w:lvl>
    <w:lvl w:ilvl="1" w:tplc="B7060DAC" w:tentative="1">
      <w:start w:val="1"/>
      <w:numFmt w:val="bullet"/>
      <w:lvlText w:val=""/>
      <w:lvlJc w:val="left"/>
      <w:pPr>
        <w:tabs>
          <w:tab w:val="num" w:pos="1440"/>
        </w:tabs>
        <w:ind w:left="1440" w:hanging="360"/>
      </w:pPr>
      <w:rPr>
        <w:rFonts w:ascii="Wingdings" w:hAnsi="Wingdings" w:hint="default"/>
      </w:rPr>
    </w:lvl>
    <w:lvl w:ilvl="2" w:tplc="D0A87164" w:tentative="1">
      <w:start w:val="1"/>
      <w:numFmt w:val="bullet"/>
      <w:lvlText w:val=""/>
      <w:lvlJc w:val="left"/>
      <w:pPr>
        <w:tabs>
          <w:tab w:val="num" w:pos="2160"/>
        </w:tabs>
        <w:ind w:left="2160" w:hanging="360"/>
      </w:pPr>
      <w:rPr>
        <w:rFonts w:ascii="Wingdings" w:hAnsi="Wingdings" w:hint="default"/>
      </w:rPr>
    </w:lvl>
    <w:lvl w:ilvl="3" w:tplc="750A6E16" w:tentative="1">
      <w:start w:val="1"/>
      <w:numFmt w:val="bullet"/>
      <w:lvlText w:val=""/>
      <w:lvlJc w:val="left"/>
      <w:pPr>
        <w:tabs>
          <w:tab w:val="num" w:pos="2880"/>
        </w:tabs>
        <w:ind w:left="2880" w:hanging="360"/>
      </w:pPr>
      <w:rPr>
        <w:rFonts w:ascii="Wingdings" w:hAnsi="Wingdings" w:hint="default"/>
      </w:rPr>
    </w:lvl>
    <w:lvl w:ilvl="4" w:tplc="B85C4042" w:tentative="1">
      <w:start w:val="1"/>
      <w:numFmt w:val="bullet"/>
      <w:lvlText w:val=""/>
      <w:lvlJc w:val="left"/>
      <w:pPr>
        <w:tabs>
          <w:tab w:val="num" w:pos="3600"/>
        </w:tabs>
        <w:ind w:left="3600" w:hanging="360"/>
      </w:pPr>
      <w:rPr>
        <w:rFonts w:ascii="Wingdings" w:hAnsi="Wingdings" w:hint="default"/>
      </w:rPr>
    </w:lvl>
    <w:lvl w:ilvl="5" w:tplc="B79C8048" w:tentative="1">
      <w:start w:val="1"/>
      <w:numFmt w:val="bullet"/>
      <w:lvlText w:val=""/>
      <w:lvlJc w:val="left"/>
      <w:pPr>
        <w:tabs>
          <w:tab w:val="num" w:pos="4320"/>
        </w:tabs>
        <w:ind w:left="4320" w:hanging="360"/>
      </w:pPr>
      <w:rPr>
        <w:rFonts w:ascii="Wingdings" w:hAnsi="Wingdings" w:hint="default"/>
      </w:rPr>
    </w:lvl>
    <w:lvl w:ilvl="6" w:tplc="E0FCD502" w:tentative="1">
      <w:start w:val="1"/>
      <w:numFmt w:val="bullet"/>
      <w:lvlText w:val=""/>
      <w:lvlJc w:val="left"/>
      <w:pPr>
        <w:tabs>
          <w:tab w:val="num" w:pos="5040"/>
        </w:tabs>
        <w:ind w:left="5040" w:hanging="360"/>
      </w:pPr>
      <w:rPr>
        <w:rFonts w:ascii="Wingdings" w:hAnsi="Wingdings" w:hint="default"/>
      </w:rPr>
    </w:lvl>
    <w:lvl w:ilvl="7" w:tplc="6D20F588" w:tentative="1">
      <w:start w:val="1"/>
      <w:numFmt w:val="bullet"/>
      <w:lvlText w:val=""/>
      <w:lvlJc w:val="left"/>
      <w:pPr>
        <w:tabs>
          <w:tab w:val="num" w:pos="5760"/>
        </w:tabs>
        <w:ind w:left="5760" w:hanging="360"/>
      </w:pPr>
      <w:rPr>
        <w:rFonts w:ascii="Wingdings" w:hAnsi="Wingdings" w:hint="default"/>
      </w:rPr>
    </w:lvl>
    <w:lvl w:ilvl="8" w:tplc="2C727AA2" w:tentative="1">
      <w:start w:val="1"/>
      <w:numFmt w:val="bullet"/>
      <w:lvlText w:val=""/>
      <w:lvlJc w:val="left"/>
      <w:pPr>
        <w:tabs>
          <w:tab w:val="num" w:pos="6480"/>
        </w:tabs>
        <w:ind w:left="6480" w:hanging="360"/>
      </w:pPr>
      <w:rPr>
        <w:rFonts w:ascii="Wingdings" w:hAnsi="Wingdings" w:hint="default"/>
      </w:rPr>
    </w:lvl>
  </w:abstractNum>
  <w:abstractNum w:abstractNumId="15">
    <w:nsid w:val="31FD027F"/>
    <w:multiLevelType w:val="hybridMultilevel"/>
    <w:tmpl w:val="DF28A474"/>
    <w:lvl w:ilvl="0" w:tplc="99DCFA82">
      <w:start w:val="1"/>
      <w:numFmt w:val="bullet"/>
      <w:lvlText w:val=""/>
      <w:lvlJc w:val="left"/>
      <w:pPr>
        <w:tabs>
          <w:tab w:val="num" w:pos="720"/>
        </w:tabs>
        <w:ind w:left="720" w:hanging="360"/>
      </w:pPr>
      <w:rPr>
        <w:rFonts w:ascii="Wingdings 3" w:hAnsi="Wingdings 3" w:hint="default"/>
      </w:rPr>
    </w:lvl>
    <w:lvl w:ilvl="1" w:tplc="F0988E10" w:tentative="1">
      <w:start w:val="1"/>
      <w:numFmt w:val="bullet"/>
      <w:lvlText w:val=""/>
      <w:lvlJc w:val="left"/>
      <w:pPr>
        <w:tabs>
          <w:tab w:val="num" w:pos="1440"/>
        </w:tabs>
        <w:ind w:left="1440" w:hanging="360"/>
      </w:pPr>
      <w:rPr>
        <w:rFonts w:ascii="Wingdings 3" w:hAnsi="Wingdings 3" w:hint="default"/>
      </w:rPr>
    </w:lvl>
    <w:lvl w:ilvl="2" w:tplc="783621B0" w:tentative="1">
      <w:start w:val="1"/>
      <w:numFmt w:val="bullet"/>
      <w:lvlText w:val=""/>
      <w:lvlJc w:val="left"/>
      <w:pPr>
        <w:tabs>
          <w:tab w:val="num" w:pos="2160"/>
        </w:tabs>
        <w:ind w:left="2160" w:hanging="360"/>
      </w:pPr>
      <w:rPr>
        <w:rFonts w:ascii="Wingdings 3" w:hAnsi="Wingdings 3" w:hint="default"/>
      </w:rPr>
    </w:lvl>
    <w:lvl w:ilvl="3" w:tplc="E05CACE2" w:tentative="1">
      <w:start w:val="1"/>
      <w:numFmt w:val="bullet"/>
      <w:lvlText w:val=""/>
      <w:lvlJc w:val="left"/>
      <w:pPr>
        <w:tabs>
          <w:tab w:val="num" w:pos="2880"/>
        </w:tabs>
        <w:ind w:left="2880" w:hanging="360"/>
      </w:pPr>
      <w:rPr>
        <w:rFonts w:ascii="Wingdings 3" w:hAnsi="Wingdings 3" w:hint="default"/>
      </w:rPr>
    </w:lvl>
    <w:lvl w:ilvl="4" w:tplc="C5AA9F3A" w:tentative="1">
      <w:start w:val="1"/>
      <w:numFmt w:val="bullet"/>
      <w:lvlText w:val=""/>
      <w:lvlJc w:val="left"/>
      <w:pPr>
        <w:tabs>
          <w:tab w:val="num" w:pos="3600"/>
        </w:tabs>
        <w:ind w:left="3600" w:hanging="360"/>
      </w:pPr>
      <w:rPr>
        <w:rFonts w:ascii="Wingdings 3" w:hAnsi="Wingdings 3" w:hint="default"/>
      </w:rPr>
    </w:lvl>
    <w:lvl w:ilvl="5" w:tplc="F730A58E" w:tentative="1">
      <w:start w:val="1"/>
      <w:numFmt w:val="bullet"/>
      <w:lvlText w:val=""/>
      <w:lvlJc w:val="left"/>
      <w:pPr>
        <w:tabs>
          <w:tab w:val="num" w:pos="4320"/>
        </w:tabs>
        <w:ind w:left="4320" w:hanging="360"/>
      </w:pPr>
      <w:rPr>
        <w:rFonts w:ascii="Wingdings 3" w:hAnsi="Wingdings 3" w:hint="default"/>
      </w:rPr>
    </w:lvl>
    <w:lvl w:ilvl="6" w:tplc="BF84E59E" w:tentative="1">
      <w:start w:val="1"/>
      <w:numFmt w:val="bullet"/>
      <w:lvlText w:val=""/>
      <w:lvlJc w:val="left"/>
      <w:pPr>
        <w:tabs>
          <w:tab w:val="num" w:pos="5040"/>
        </w:tabs>
        <w:ind w:left="5040" w:hanging="360"/>
      </w:pPr>
      <w:rPr>
        <w:rFonts w:ascii="Wingdings 3" w:hAnsi="Wingdings 3" w:hint="default"/>
      </w:rPr>
    </w:lvl>
    <w:lvl w:ilvl="7" w:tplc="8648FA2E" w:tentative="1">
      <w:start w:val="1"/>
      <w:numFmt w:val="bullet"/>
      <w:lvlText w:val=""/>
      <w:lvlJc w:val="left"/>
      <w:pPr>
        <w:tabs>
          <w:tab w:val="num" w:pos="5760"/>
        </w:tabs>
        <w:ind w:left="5760" w:hanging="360"/>
      </w:pPr>
      <w:rPr>
        <w:rFonts w:ascii="Wingdings 3" w:hAnsi="Wingdings 3" w:hint="default"/>
      </w:rPr>
    </w:lvl>
    <w:lvl w:ilvl="8" w:tplc="4D6ECEE0" w:tentative="1">
      <w:start w:val="1"/>
      <w:numFmt w:val="bullet"/>
      <w:lvlText w:val=""/>
      <w:lvlJc w:val="left"/>
      <w:pPr>
        <w:tabs>
          <w:tab w:val="num" w:pos="6480"/>
        </w:tabs>
        <w:ind w:left="6480" w:hanging="360"/>
      </w:pPr>
      <w:rPr>
        <w:rFonts w:ascii="Wingdings 3" w:hAnsi="Wingdings 3" w:hint="default"/>
      </w:rPr>
    </w:lvl>
  </w:abstractNum>
  <w:abstractNum w:abstractNumId="16">
    <w:nsid w:val="374E6531"/>
    <w:multiLevelType w:val="hybridMultilevel"/>
    <w:tmpl w:val="A18E3590"/>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0927465"/>
    <w:multiLevelType w:val="hybridMultilevel"/>
    <w:tmpl w:val="517468CA"/>
    <w:lvl w:ilvl="0" w:tplc="96DC00CA">
      <w:start w:val="1"/>
      <w:numFmt w:val="bullet"/>
      <w:lvlText w:val="•"/>
      <w:lvlJc w:val="left"/>
      <w:pPr>
        <w:tabs>
          <w:tab w:val="num" w:pos="720"/>
        </w:tabs>
        <w:ind w:left="720" w:hanging="360"/>
      </w:pPr>
      <w:rPr>
        <w:rFonts w:ascii="Arial" w:hAnsi="Arial" w:hint="default"/>
      </w:rPr>
    </w:lvl>
    <w:lvl w:ilvl="1" w:tplc="A28692E6" w:tentative="1">
      <w:start w:val="1"/>
      <w:numFmt w:val="bullet"/>
      <w:lvlText w:val="•"/>
      <w:lvlJc w:val="left"/>
      <w:pPr>
        <w:tabs>
          <w:tab w:val="num" w:pos="1440"/>
        </w:tabs>
        <w:ind w:left="1440" w:hanging="360"/>
      </w:pPr>
      <w:rPr>
        <w:rFonts w:ascii="Arial" w:hAnsi="Arial" w:hint="default"/>
      </w:rPr>
    </w:lvl>
    <w:lvl w:ilvl="2" w:tplc="EE48C5C0" w:tentative="1">
      <w:start w:val="1"/>
      <w:numFmt w:val="bullet"/>
      <w:lvlText w:val="•"/>
      <w:lvlJc w:val="left"/>
      <w:pPr>
        <w:tabs>
          <w:tab w:val="num" w:pos="2160"/>
        </w:tabs>
        <w:ind w:left="2160" w:hanging="360"/>
      </w:pPr>
      <w:rPr>
        <w:rFonts w:ascii="Arial" w:hAnsi="Arial" w:hint="default"/>
      </w:rPr>
    </w:lvl>
    <w:lvl w:ilvl="3" w:tplc="C97AF642" w:tentative="1">
      <w:start w:val="1"/>
      <w:numFmt w:val="bullet"/>
      <w:lvlText w:val="•"/>
      <w:lvlJc w:val="left"/>
      <w:pPr>
        <w:tabs>
          <w:tab w:val="num" w:pos="2880"/>
        </w:tabs>
        <w:ind w:left="2880" w:hanging="360"/>
      </w:pPr>
      <w:rPr>
        <w:rFonts w:ascii="Arial" w:hAnsi="Arial" w:hint="default"/>
      </w:rPr>
    </w:lvl>
    <w:lvl w:ilvl="4" w:tplc="C91274B6" w:tentative="1">
      <w:start w:val="1"/>
      <w:numFmt w:val="bullet"/>
      <w:lvlText w:val="•"/>
      <w:lvlJc w:val="left"/>
      <w:pPr>
        <w:tabs>
          <w:tab w:val="num" w:pos="3600"/>
        </w:tabs>
        <w:ind w:left="3600" w:hanging="360"/>
      </w:pPr>
      <w:rPr>
        <w:rFonts w:ascii="Arial" w:hAnsi="Arial" w:hint="default"/>
      </w:rPr>
    </w:lvl>
    <w:lvl w:ilvl="5" w:tplc="D478B872" w:tentative="1">
      <w:start w:val="1"/>
      <w:numFmt w:val="bullet"/>
      <w:lvlText w:val="•"/>
      <w:lvlJc w:val="left"/>
      <w:pPr>
        <w:tabs>
          <w:tab w:val="num" w:pos="4320"/>
        </w:tabs>
        <w:ind w:left="4320" w:hanging="360"/>
      </w:pPr>
      <w:rPr>
        <w:rFonts w:ascii="Arial" w:hAnsi="Arial" w:hint="default"/>
      </w:rPr>
    </w:lvl>
    <w:lvl w:ilvl="6" w:tplc="63F2A352" w:tentative="1">
      <w:start w:val="1"/>
      <w:numFmt w:val="bullet"/>
      <w:lvlText w:val="•"/>
      <w:lvlJc w:val="left"/>
      <w:pPr>
        <w:tabs>
          <w:tab w:val="num" w:pos="5040"/>
        </w:tabs>
        <w:ind w:left="5040" w:hanging="360"/>
      </w:pPr>
      <w:rPr>
        <w:rFonts w:ascii="Arial" w:hAnsi="Arial" w:hint="default"/>
      </w:rPr>
    </w:lvl>
    <w:lvl w:ilvl="7" w:tplc="2F8C7ACA" w:tentative="1">
      <w:start w:val="1"/>
      <w:numFmt w:val="bullet"/>
      <w:lvlText w:val="•"/>
      <w:lvlJc w:val="left"/>
      <w:pPr>
        <w:tabs>
          <w:tab w:val="num" w:pos="5760"/>
        </w:tabs>
        <w:ind w:left="5760" w:hanging="360"/>
      </w:pPr>
      <w:rPr>
        <w:rFonts w:ascii="Arial" w:hAnsi="Arial" w:hint="default"/>
      </w:rPr>
    </w:lvl>
    <w:lvl w:ilvl="8" w:tplc="2C0E80E8" w:tentative="1">
      <w:start w:val="1"/>
      <w:numFmt w:val="bullet"/>
      <w:lvlText w:val="•"/>
      <w:lvlJc w:val="left"/>
      <w:pPr>
        <w:tabs>
          <w:tab w:val="num" w:pos="6480"/>
        </w:tabs>
        <w:ind w:left="6480" w:hanging="360"/>
      </w:pPr>
      <w:rPr>
        <w:rFonts w:ascii="Arial" w:hAnsi="Arial" w:hint="default"/>
      </w:rPr>
    </w:lvl>
  </w:abstractNum>
  <w:abstractNum w:abstractNumId="18">
    <w:nsid w:val="42ED47E6"/>
    <w:multiLevelType w:val="hybridMultilevel"/>
    <w:tmpl w:val="FF04C8E6"/>
    <w:lvl w:ilvl="0" w:tplc="AC80508C">
      <w:start w:val="1"/>
      <w:numFmt w:val="bullet"/>
      <w:lvlText w:val="•"/>
      <w:lvlJc w:val="left"/>
      <w:pPr>
        <w:tabs>
          <w:tab w:val="num" w:pos="720"/>
        </w:tabs>
        <w:ind w:left="720" w:hanging="360"/>
      </w:pPr>
      <w:rPr>
        <w:rFonts w:ascii="Arial" w:hAnsi="Arial" w:hint="default"/>
      </w:rPr>
    </w:lvl>
    <w:lvl w:ilvl="1" w:tplc="885A5B9E" w:tentative="1">
      <w:start w:val="1"/>
      <w:numFmt w:val="bullet"/>
      <w:lvlText w:val="•"/>
      <w:lvlJc w:val="left"/>
      <w:pPr>
        <w:tabs>
          <w:tab w:val="num" w:pos="1440"/>
        </w:tabs>
        <w:ind w:left="1440" w:hanging="360"/>
      </w:pPr>
      <w:rPr>
        <w:rFonts w:ascii="Arial" w:hAnsi="Arial" w:hint="default"/>
      </w:rPr>
    </w:lvl>
    <w:lvl w:ilvl="2" w:tplc="2CC29882" w:tentative="1">
      <w:start w:val="1"/>
      <w:numFmt w:val="bullet"/>
      <w:lvlText w:val="•"/>
      <w:lvlJc w:val="left"/>
      <w:pPr>
        <w:tabs>
          <w:tab w:val="num" w:pos="2160"/>
        </w:tabs>
        <w:ind w:left="2160" w:hanging="360"/>
      </w:pPr>
      <w:rPr>
        <w:rFonts w:ascii="Arial" w:hAnsi="Arial" w:hint="default"/>
      </w:rPr>
    </w:lvl>
    <w:lvl w:ilvl="3" w:tplc="5AB086F2" w:tentative="1">
      <w:start w:val="1"/>
      <w:numFmt w:val="bullet"/>
      <w:lvlText w:val="•"/>
      <w:lvlJc w:val="left"/>
      <w:pPr>
        <w:tabs>
          <w:tab w:val="num" w:pos="2880"/>
        </w:tabs>
        <w:ind w:left="2880" w:hanging="360"/>
      </w:pPr>
      <w:rPr>
        <w:rFonts w:ascii="Arial" w:hAnsi="Arial" w:hint="default"/>
      </w:rPr>
    </w:lvl>
    <w:lvl w:ilvl="4" w:tplc="8858FC9A" w:tentative="1">
      <w:start w:val="1"/>
      <w:numFmt w:val="bullet"/>
      <w:lvlText w:val="•"/>
      <w:lvlJc w:val="left"/>
      <w:pPr>
        <w:tabs>
          <w:tab w:val="num" w:pos="3600"/>
        </w:tabs>
        <w:ind w:left="3600" w:hanging="360"/>
      </w:pPr>
      <w:rPr>
        <w:rFonts w:ascii="Arial" w:hAnsi="Arial" w:hint="default"/>
      </w:rPr>
    </w:lvl>
    <w:lvl w:ilvl="5" w:tplc="2620EF0C" w:tentative="1">
      <w:start w:val="1"/>
      <w:numFmt w:val="bullet"/>
      <w:lvlText w:val="•"/>
      <w:lvlJc w:val="left"/>
      <w:pPr>
        <w:tabs>
          <w:tab w:val="num" w:pos="4320"/>
        </w:tabs>
        <w:ind w:left="4320" w:hanging="360"/>
      </w:pPr>
      <w:rPr>
        <w:rFonts w:ascii="Arial" w:hAnsi="Arial" w:hint="default"/>
      </w:rPr>
    </w:lvl>
    <w:lvl w:ilvl="6" w:tplc="32065AA4" w:tentative="1">
      <w:start w:val="1"/>
      <w:numFmt w:val="bullet"/>
      <w:lvlText w:val="•"/>
      <w:lvlJc w:val="left"/>
      <w:pPr>
        <w:tabs>
          <w:tab w:val="num" w:pos="5040"/>
        </w:tabs>
        <w:ind w:left="5040" w:hanging="360"/>
      </w:pPr>
      <w:rPr>
        <w:rFonts w:ascii="Arial" w:hAnsi="Arial" w:hint="default"/>
      </w:rPr>
    </w:lvl>
    <w:lvl w:ilvl="7" w:tplc="9D3A3652" w:tentative="1">
      <w:start w:val="1"/>
      <w:numFmt w:val="bullet"/>
      <w:lvlText w:val="•"/>
      <w:lvlJc w:val="left"/>
      <w:pPr>
        <w:tabs>
          <w:tab w:val="num" w:pos="5760"/>
        </w:tabs>
        <w:ind w:left="5760" w:hanging="360"/>
      </w:pPr>
      <w:rPr>
        <w:rFonts w:ascii="Arial" w:hAnsi="Arial" w:hint="default"/>
      </w:rPr>
    </w:lvl>
    <w:lvl w:ilvl="8" w:tplc="2FFE6C12" w:tentative="1">
      <w:start w:val="1"/>
      <w:numFmt w:val="bullet"/>
      <w:lvlText w:val="•"/>
      <w:lvlJc w:val="left"/>
      <w:pPr>
        <w:tabs>
          <w:tab w:val="num" w:pos="6480"/>
        </w:tabs>
        <w:ind w:left="6480" w:hanging="360"/>
      </w:pPr>
      <w:rPr>
        <w:rFonts w:ascii="Arial" w:hAnsi="Arial" w:hint="default"/>
      </w:rPr>
    </w:lvl>
  </w:abstractNum>
  <w:abstractNum w:abstractNumId="19">
    <w:nsid w:val="47037A0A"/>
    <w:multiLevelType w:val="hybridMultilevel"/>
    <w:tmpl w:val="55EC9988"/>
    <w:lvl w:ilvl="0" w:tplc="6F381C68">
      <w:start w:val="1"/>
      <w:numFmt w:val="bullet"/>
      <w:lvlText w:val="•"/>
      <w:lvlJc w:val="left"/>
      <w:pPr>
        <w:tabs>
          <w:tab w:val="num" w:pos="720"/>
        </w:tabs>
        <w:ind w:left="720" w:hanging="360"/>
      </w:pPr>
      <w:rPr>
        <w:rFonts w:ascii="Arial" w:hAnsi="Arial" w:hint="default"/>
      </w:rPr>
    </w:lvl>
    <w:lvl w:ilvl="1" w:tplc="172405AA" w:tentative="1">
      <w:start w:val="1"/>
      <w:numFmt w:val="bullet"/>
      <w:lvlText w:val="•"/>
      <w:lvlJc w:val="left"/>
      <w:pPr>
        <w:tabs>
          <w:tab w:val="num" w:pos="1440"/>
        </w:tabs>
        <w:ind w:left="1440" w:hanging="360"/>
      </w:pPr>
      <w:rPr>
        <w:rFonts w:ascii="Arial" w:hAnsi="Arial" w:hint="default"/>
      </w:rPr>
    </w:lvl>
    <w:lvl w:ilvl="2" w:tplc="A204F1FC" w:tentative="1">
      <w:start w:val="1"/>
      <w:numFmt w:val="bullet"/>
      <w:lvlText w:val="•"/>
      <w:lvlJc w:val="left"/>
      <w:pPr>
        <w:tabs>
          <w:tab w:val="num" w:pos="2160"/>
        </w:tabs>
        <w:ind w:left="2160" w:hanging="360"/>
      </w:pPr>
      <w:rPr>
        <w:rFonts w:ascii="Arial" w:hAnsi="Arial" w:hint="default"/>
      </w:rPr>
    </w:lvl>
    <w:lvl w:ilvl="3" w:tplc="F884713C" w:tentative="1">
      <w:start w:val="1"/>
      <w:numFmt w:val="bullet"/>
      <w:lvlText w:val="•"/>
      <w:lvlJc w:val="left"/>
      <w:pPr>
        <w:tabs>
          <w:tab w:val="num" w:pos="2880"/>
        </w:tabs>
        <w:ind w:left="2880" w:hanging="360"/>
      </w:pPr>
      <w:rPr>
        <w:rFonts w:ascii="Arial" w:hAnsi="Arial" w:hint="default"/>
      </w:rPr>
    </w:lvl>
    <w:lvl w:ilvl="4" w:tplc="9B70995A" w:tentative="1">
      <w:start w:val="1"/>
      <w:numFmt w:val="bullet"/>
      <w:lvlText w:val="•"/>
      <w:lvlJc w:val="left"/>
      <w:pPr>
        <w:tabs>
          <w:tab w:val="num" w:pos="3600"/>
        </w:tabs>
        <w:ind w:left="3600" w:hanging="360"/>
      </w:pPr>
      <w:rPr>
        <w:rFonts w:ascii="Arial" w:hAnsi="Arial" w:hint="default"/>
      </w:rPr>
    </w:lvl>
    <w:lvl w:ilvl="5" w:tplc="AF9C7C4C" w:tentative="1">
      <w:start w:val="1"/>
      <w:numFmt w:val="bullet"/>
      <w:lvlText w:val="•"/>
      <w:lvlJc w:val="left"/>
      <w:pPr>
        <w:tabs>
          <w:tab w:val="num" w:pos="4320"/>
        </w:tabs>
        <w:ind w:left="4320" w:hanging="360"/>
      </w:pPr>
      <w:rPr>
        <w:rFonts w:ascii="Arial" w:hAnsi="Arial" w:hint="default"/>
      </w:rPr>
    </w:lvl>
    <w:lvl w:ilvl="6" w:tplc="174C2DCC" w:tentative="1">
      <w:start w:val="1"/>
      <w:numFmt w:val="bullet"/>
      <w:lvlText w:val="•"/>
      <w:lvlJc w:val="left"/>
      <w:pPr>
        <w:tabs>
          <w:tab w:val="num" w:pos="5040"/>
        </w:tabs>
        <w:ind w:left="5040" w:hanging="360"/>
      </w:pPr>
      <w:rPr>
        <w:rFonts w:ascii="Arial" w:hAnsi="Arial" w:hint="default"/>
      </w:rPr>
    </w:lvl>
    <w:lvl w:ilvl="7" w:tplc="4DEA83F4" w:tentative="1">
      <w:start w:val="1"/>
      <w:numFmt w:val="bullet"/>
      <w:lvlText w:val="•"/>
      <w:lvlJc w:val="left"/>
      <w:pPr>
        <w:tabs>
          <w:tab w:val="num" w:pos="5760"/>
        </w:tabs>
        <w:ind w:left="5760" w:hanging="360"/>
      </w:pPr>
      <w:rPr>
        <w:rFonts w:ascii="Arial" w:hAnsi="Arial" w:hint="default"/>
      </w:rPr>
    </w:lvl>
    <w:lvl w:ilvl="8" w:tplc="B9241456" w:tentative="1">
      <w:start w:val="1"/>
      <w:numFmt w:val="bullet"/>
      <w:lvlText w:val="•"/>
      <w:lvlJc w:val="left"/>
      <w:pPr>
        <w:tabs>
          <w:tab w:val="num" w:pos="6480"/>
        </w:tabs>
        <w:ind w:left="6480" w:hanging="360"/>
      </w:pPr>
      <w:rPr>
        <w:rFonts w:ascii="Arial" w:hAnsi="Arial" w:hint="default"/>
      </w:rPr>
    </w:lvl>
  </w:abstractNum>
  <w:abstractNum w:abstractNumId="20">
    <w:nsid w:val="4D7B33CE"/>
    <w:multiLevelType w:val="hybridMultilevel"/>
    <w:tmpl w:val="5E4AC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2762C1"/>
    <w:multiLevelType w:val="hybridMultilevel"/>
    <w:tmpl w:val="922E8390"/>
    <w:lvl w:ilvl="0" w:tplc="AAECA94C">
      <w:start w:val="1"/>
      <w:numFmt w:val="decimal"/>
      <w:lvlText w:val="%1."/>
      <w:lvlJc w:val="left"/>
      <w:pPr>
        <w:tabs>
          <w:tab w:val="num" w:pos="720"/>
        </w:tabs>
        <w:ind w:left="720" w:hanging="360"/>
      </w:pPr>
    </w:lvl>
    <w:lvl w:ilvl="1" w:tplc="6F825260" w:tentative="1">
      <w:start w:val="1"/>
      <w:numFmt w:val="decimal"/>
      <w:lvlText w:val="%2."/>
      <w:lvlJc w:val="left"/>
      <w:pPr>
        <w:tabs>
          <w:tab w:val="num" w:pos="1440"/>
        </w:tabs>
        <w:ind w:left="1440" w:hanging="360"/>
      </w:pPr>
    </w:lvl>
    <w:lvl w:ilvl="2" w:tplc="C79AEDB8" w:tentative="1">
      <w:start w:val="1"/>
      <w:numFmt w:val="decimal"/>
      <w:lvlText w:val="%3."/>
      <w:lvlJc w:val="left"/>
      <w:pPr>
        <w:tabs>
          <w:tab w:val="num" w:pos="2160"/>
        </w:tabs>
        <w:ind w:left="2160" w:hanging="360"/>
      </w:pPr>
    </w:lvl>
    <w:lvl w:ilvl="3" w:tplc="75800BB4" w:tentative="1">
      <w:start w:val="1"/>
      <w:numFmt w:val="decimal"/>
      <w:lvlText w:val="%4."/>
      <w:lvlJc w:val="left"/>
      <w:pPr>
        <w:tabs>
          <w:tab w:val="num" w:pos="2880"/>
        </w:tabs>
        <w:ind w:left="2880" w:hanging="360"/>
      </w:pPr>
    </w:lvl>
    <w:lvl w:ilvl="4" w:tplc="68945BF8" w:tentative="1">
      <w:start w:val="1"/>
      <w:numFmt w:val="decimal"/>
      <w:lvlText w:val="%5."/>
      <w:lvlJc w:val="left"/>
      <w:pPr>
        <w:tabs>
          <w:tab w:val="num" w:pos="3600"/>
        </w:tabs>
        <w:ind w:left="3600" w:hanging="360"/>
      </w:pPr>
    </w:lvl>
    <w:lvl w:ilvl="5" w:tplc="8C644830" w:tentative="1">
      <w:start w:val="1"/>
      <w:numFmt w:val="decimal"/>
      <w:lvlText w:val="%6."/>
      <w:lvlJc w:val="left"/>
      <w:pPr>
        <w:tabs>
          <w:tab w:val="num" w:pos="4320"/>
        </w:tabs>
        <w:ind w:left="4320" w:hanging="360"/>
      </w:pPr>
    </w:lvl>
    <w:lvl w:ilvl="6" w:tplc="C0F07118" w:tentative="1">
      <w:start w:val="1"/>
      <w:numFmt w:val="decimal"/>
      <w:lvlText w:val="%7."/>
      <w:lvlJc w:val="left"/>
      <w:pPr>
        <w:tabs>
          <w:tab w:val="num" w:pos="5040"/>
        </w:tabs>
        <w:ind w:left="5040" w:hanging="360"/>
      </w:pPr>
    </w:lvl>
    <w:lvl w:ilvl="7" w:tplc="3FE45E60" w:tentative="1">
      <w:start w:val="1"/>
      <w:numFmt w:val="decimal"/>
      <w:lvlText w:val="%8."/>
      <w:lvlJc w:val="left"/>
      <w:pPr>
        <w:tabs>
          <w:tab w:val="num" w:pos="5760"/>
        </w:tabs>
        <w:ind w:left="5760" w:hanging="360"/>
      </w:pPr>
    </w:lvl>
    <w:lvl w:ilvl="8" w:tplc="EE745ED8" w:tentative="1">
      <w:start w:val="1"/>
      <w:numFmt w:val="decimal"/>
      <w:lvlText w:val="%9."/>
      <w:lvlJc w:val="left"/>
      <w:pPr>
        <w:tabs>
          <w:tab w:val="num" w:pos="6480"/>
        </w:tabs>
        <w:ind w:left="6480" w:hanging="360"/>
      </w:pPr>
    </w:lvl>
  </w:abstractNum>
  <w:abstractNum w:abstractNumId="22">
    <w:nsid w:val="4ECE7CAC"/>
    <w:multiLevelType w:val="hybridMultilevel"/>
    <w:tmpl w:val="6BB44408"/>
    <w:lvl w:ilvl="0" w:tplc="6E2047AC">
      <w:start w:val="1"/>
      <w:numFmt w:val="bullet"/>
      <w:lvlText w:val="•"/>
      <w:lvlJc w:val="left"/>
      <w:pPr>
        <w:tabs>
          <w:tab w:val="num" w:pos="720"/>
        </w:tabs>
        <w:ind w:left="720" w:hanging="360"/>
      </w:pPr>
      <w:rPr>
        <w:rFonts w:ascii="Arial" w:hAnsi="Arial" w:hint="default"/>
      </w:rPr>
    </w:lvl>
    <w:lvl w:ilvl="1" w:tplc="0EF04E9E" w:tentative="1">
      <w:start w:val="1"/>
      <w:numFmt w:val="bullet"/>
      <w:lvlText w:val="•"/>
      <w:lvlJc w:val="left"/>
      <w:pPr>
        <w:tabs>
          <w:tab w:val="num" w:pos="1440"/>
        </w:tabs>
        <w:ind w:left="1440" w:hanging="360"/>
      </w:pPr>
      <w:rPr>
        <w:rFonts w:ascii="Arial" w:hAnsi="Arial" w:hint="default"/>
      </w:rPr>
    </w:lvl>
    <w:lvl w:ilvl="2" w:tplc="7090AEA6" w:tentative="1">
      <w:start w:val="1"/>
      <w:numFmt w:val="bullet"/>
      <w:lvlText w:val="•"/>
      <w:lvlJc w:val="left"/>
      <w:pPr>
        <w:tabs>
          <w:tab w:val="num" w:pos="2160"/>
        </w:tabs>
        <w:ind w:left="2160" w:hanging="360"/>
      </w:pPr>
      <w:rPr>
        <w:rFonts w:ascii="Arial" w:hAnsi="Arial" w:hint="default"/>
      </w:rPr>
    </w:lvl>
    <w:lvl w:ilvl="3" w:tplc="AC20DA28" w:tentative="1">
      <w:start w:val="1"/>
      <w:numFmt w:val="bullet"/>
      <w:lvlText w:val="•"/>
      <w:lvlJc w:val="left"/>
      <w:pPr>
        <w:tabs>
          <w:tab w:val="num" w:pos="2880"/>
        </w:tabs>
        <w:ind w:left="2880" w:hanging="360"/>
      </w:pPr>
      <w:rPr>
        <w:rFonts w:ascii="Arial" w:hAnsi="Arial" w:hint="default"/>
      </w:rPr>
    </w:lvl>
    <w:lvl w:ilvl="4" w:tplc="B46AD1F2" w:tentative="1">
      <w:start w:val="1"/>
      <w:numFmt w:val="bullet"/>
      <w:lvlText w:val="•"/>
      <w:lvlJc w:val="left"/>
      <w:pPr>
        <w:tabs>
          <w:tab w:val="num" w:pos="3600"/>
        </w:tabs>
        <w:ind w:left="3600" w:hanging="360"/>
      </w:pPr>
      <w:rPr>
        <w:rFonts w:ascii="Arial" w:hAnsi="Arial" w:hint="default"/>
      </w:rPr>
    </w:lvl>
    <w:lvl w:ilvl="5" w:tplc="F1D05D6A" w:tentative="1">
      <w:start w:val="1"/>
      <w:numFmt w:val="bullet"/>
      <w:lvlText w:val="•"/>
      <w:lvlJc w:val="left"/>
      <w:pPr>
        <w:tabs>
          <w:tab w:val="num" w:pos="4320"/>
        </w:tabs>
        <w:ind w:left="4320" w:hanging="360"/>
      </w:pPr>
      <w:rPr>
        <w:rFonts w:ascii="Arial" w:hAnsi="Arial" w:hint="default"/>
      </w:rPr>
    </w:lvl>
    <w:lvl w:ilvl="6" w:tplc="185CD7E2" w:tentative="1">
      <w:start w:val="1"/>
      <w:numFmt w:val="bullet"/>
      <w:lvlText w:val="•"/>
      <w:lvlJc w:val="left"/>
      <w:pPr>
        <w:tabs>
          <w:tab w:val="num" w:pos="5040"/>
        </w:tabs>
        <w:ind w:left="5040" w:hanging="360"/>
      </w:pPr>
      <w:rPr>
        <w:rFonts w:ascii="Arial" w:hAnsi="Arial" w:hint="default"/>
      </w:rPr>
    </w:lvl>
    <w:lvl w:ilvl="7" w:tplc="9782DE52" w:tentative="1">
      <w:start w:val="1"/>
      <w:numFmt w:val="bullet"/>
      <w:lvlText w:val="•"/>
      <w:lvlJc w:val="left"/>
      <w:pPr>
        <w:tabs>
          <w:tab w:val="num" w:pos="5760"/>
        </w:tabs>
        <w:ind w:left="5760" w:hanging="360"/>
      </w:pPr>
      <w:rPr>
        <w:rFonts w:ascii="Arial" w:hAnsi="Arial" w:hint="default"/>
      </w:rPr>
    </w:lvl>
    <w:lvl w:ilvl="8" w:tplc="73004E38" w:tentative="1">
      <w:start w:val="1"/>
      <w:numFmt w:val="bullet"/>
      <w:lvlText w:val="•"/>
      <w:lvlJc w:val="left"/>
      <w:pPr>
        <w:tabs>
          <w:tab w:val="num" w:pos="6480"/>
        </w:tabs>
        <w:ind w:left="6480" w:hanging="360"/>
      </w:pPr>
      <w:rPr>
        <w:rFonts w:ascii="Arial" w:hAnsi="Arial" w:hint="default"/>
      </w:rPr>
    </w:lvl>
  </w:abstractNum>
  <w:abstractNum w:abstractNumId="23">
    <w:nsid w:val="62C31E33"/>
    <w:multiLevelType w:val="hybridMultilevel"/>
    <w:tmpl w:val="6602FA48"/>
    <w:lvl w:ilvl="0" w:tplc="3B569C9E">
      <w:start w:val="1"/>
      <w:numFmt w:val="bullet"/>
      <w:lvlText w:val="•"/>
      <w:lvlJc w:val="left"/>
      <w:pPr>
        <w:tabs>
          <w:tab w:val="num" w:pos="720"/>
        </w:tabs>
        <w:ind w:left="720" w:hanging="360"/>
      </w:pPr>
      <w:rPr>
        <w:rFonts w:ascii="Arial" w:hAnsi="Arial" w:hint="default"/>
      </w:rPr>
    </w:lvl>
    <w:lvl w:ilvl="1" w:tplc="C100C958" w:tentative="1">
      <w:start w:val="1"/>
      <w:numFmt w:val="bullet"/>
      <w:lvlText w:val="•"/>
      <w:lvlJc w:val="left"/>
      <w:pPr>
        <w:tabs>
          <w:tab w:val="num" w:pos="1440"/>
        </w:tabs>
        <w:ind w:left="1440" w:hanging="360"/>
      </w:pPr>
      <w:rPr>
        <w:rFonts w:ascii="Arial" w:hAnsi="Arial" w:hint="default"/>
      </w:rPr>
    </w:lvl>
    <w:lvl w:ilvl="2" w:tplc="EB4C6ECA" w:tentative="1">
      <w:start w:val="1"/>
      <w:numFmt w:val="bullet"/>
      <w:lvlText w:val="•"/>
      <w:lvlJc w:val="left"/>
      <w:pPr>
        <w:tabs>
          <w:tab w:val="num" w:pos="2160"/>
        </w:tabs>
        <w:ind w:left="2160" w:hanging="360"/>
      </w:pPr>
      <w:rPr>
        <w:rFonts w:ascii="Arial" w:hAnsi="Arial" w:hint="default"/>
      </w:rPr>
    </w:lvl>
    <w:lvl w:ilvl="3" w:tplc="9D3EF7BE" w:tentative="1">
      <w:start w:val="1"/>
      <w:numFmt w:val="bullet"/>
      <w:lvlText w:val="•"/>
      <w:lvlJc w:val="left"/>
      <w:pPr>
        <w:tabs>
          <w:tab w:val="num" w:pos="2880"/>
        </w:tabs>
        <w:ind w:left="2880" w:hanging="360"/>
      </w:pPr>
      <w:rPr>
        <w:rFonts w:ascii="Arial" w:hAnsi="Arial" w:hint="default"/>
      </w:rPr>
    </w:lvl>
    <w:lvl w:ilvl="4" w:tplc="F6F6CAE4" w:tentative="1">
      <w:start w:val="1"/>
      <w:numFmt w:val="bullet"/>
      <w:lvlText w:val="•"/>
      <w:lvlJc w:val="left"/>
      <w:pPr>
        <w:tabs>
          <w:tab w:val="num" w:pos="3600"/>
        </w:tabs>
        <w:ind w:left="3600" w:hanging="360"/>
      </w:pPr>
      <w:rPr>
        <w:rFonts w:ascii="Arial" w:hAnsi="Arial" w:hint="default"/>
      </w:rPr>
    </w:lvl>
    <w:lvl w:ilvl="5" w:tplc="02E8E8AA" w:tentative="1">
      <w:start w:val="1"/>
      <w:numFmt w:val="bullet"/>
      <w:lvlText w:val="•"/>
      <w:lvlJc w:val="left"/>
      <w:pPr>
        <w:tabs>
          <w:tab w:val="num" w:pos="4320"/>
        </w:tabs>
        <w:ind w:left="4320" w:hanging="360"/>
      </w:pPr>
      <w:rPr>
        <w:rFonts w:ascii="Arial" w:hAnsi="Arial" w:hint="default"/>
      </w:rPr>
    </w:lvl>
    <w:lvl w:ilvl="6" w:tplc="456CBA06" w:tentative="1">
      <w:start w:val="1"/>
      <w:numFmt w:val="bullet"/>
      <w:lvlText w:val="•"/>
      <w:lvlJc w:val="left"/>
      <w:pPr>
        <w:tabs>
          <w:tab w:val="num" w:pos="5040"/>
        </w:tabs>
        <w:ind w:left="5040" w:hanging="360"/>
      </w:pPr>
      <w:rPr>
        <w:rFonts w:ascii="Arial" w:hAnsi="Arial" w:hint="default"/>
      </w:rPr>
    </w:lvl>
    <w:lvl w:ilvl="7" w:tplc="F77621DC" w:tentative="1">
      <w:start w:val="1"/>
      <w:numFmt w:val="bullet"/>
      <w:lvlText w:val="•"/>
      <w:lvlJc w:val="left"/>
      <w:pPr>
        <w:tabs>
          <w:tab w:val="num" w:pos="5760"/>
        </w:tabs>
        <w:ind w:left="5760" w:hanging="360"/>
      </w:pPr>
      <w:rPr>
        <w:rFonts w:ascii="Arial" w:hAnsi="Arial" w:hint="default"/>
      </w:rPr>
    </w:lvl>
    <w:lvl w:ilvl="8" w:tplc="5E401E84" w:tentative="1">
      <w:start w:val="1"/>
      <w:numFmt w:val="bullet"/>
      <w:lvlText w:val="•"/>
      <w:lvlJc w:val="left"/>
      <w:pPr>
        <w:tabs>
          <w:tab w:val="num" w:pos="6480"/>
        </w:tabs>
        <w:ind w:left="6480" w:hanging="360"/>
      </w:pPr>
      <w:rPr>
        <w:rFonts w:ascii="Arial" w:hAnsi="Arial" w:hint="default"/>
      </w:rPr>
    </w:lvl>
  </w:abstractNum>
  <w:abstractNum w:abstractNumId="24">
    <w:nsid w:val="63F87F51"/>
    <w:multiLevelType w:val="hybridMultilevel"/>
    <w:tmpl w:val="1CFC2F04"/>
    <w:lvl w:ilvl="0" w:tplc="01C8D404">
      <w:start w:val="1"/>
      <w:numFmt w:val="bullet"/>
      <w:lvlText w:val="•"/>
      <w:lvlJc w:val="left"/>
      <w:pPr>
        <w:tabs>
          <w:tab w:val="num" w:pos="720"/>
        </w:tabs>
        <w:ind w:left="720" w:hanging="360"/>
      </w:pPr>
      <w:rPr>
        <w:rFonts w:ascii="Arial" w:hAnsi="Arial" w:hint="default"/>
      </w:rPr>
    </w:lvl>
    <w:lvl w:ilvl="1" w:tplc="37FAEAE6" w:tentative="1">
      <w:start w:val="1"/>
      <w:numFmt w:val="bullet"/>
      <w:lvlText w:val="•"/>
      <w:lvlJc w:val="left"/>
      <w:pPr>
        <w:tabs>
          <w:tab w:val="num" w:pos="1440"/>
        </w:tabs>
        <w:ind w:left="1440" w:hanging="360"/>
      </w:pPr>
      <w:rPr>
        <w:rFonts w:ascii="Arial" w:hAnsi="Arial" w:hint="default"/>
      </w:rPr>
    </w:lvl>
    <w:lvl w:ilvl="2" w:tplc="02ACE968" w:tentative="1">
      <w:start w:val="1"/>
      <w:numFmt w:val="bullet"/>
      <w:lvlText w:val="•"/>
      <w:lvlJc w:val="left"/>
      <w:pPr>
        <w:tabs>
          <w:tab w:val="num" w:pos="2160"/>
        </w:tabs>
        <w:ind w:left="2160" w:hanging="360"/>
      </w:pPr>
      <w:rPr>
        <w:rFonts w:ascii="Arial" w:hAnsi="Arial" w:hint="default"/>
      </w:rPr>
    </w:lvl>
    <w:lvl w:ilvl="3" w:tplc="C0F070A8" w:tentative="1">
      <w:start w:val="1"/>
      <w:numFmt w:val="bullet"/>
      <w:lvlText w:val="•"/>
      <w:lvlJc w:val="left"/>
      <w:pPr>
        <w:tabs>
          <w:tab w:val="num" w:pos="2880"/>
        </w:tabs>
        <w:ind w:left="2880" w:hanging="360"/>
      </w:pPr>
      <w:rPr>
        <w:rFonts w:ascii="Arial" w:hAnsi="Arial" w:hint="default"/>
      </w:rPr>
    </w:lvl>
    <w:lvl w:ilvl="4" w:tplc="3D9C1006" w:tentative="1">
      <w:start w:val="1"/>
      <w:numFmt w:val="bullet"/>
      <w:lvlText w:val="•"/>
      <w:lvlJc w:val="left"/>
      <w:pPr>
        <w:tabs>
          <w:tab w:val="num" w:pos="3600"/>
        </w:tabs>
        <w:ind w:left="3600" w:hanging="360"/>
      </w:pPr>
      <w:rPr>
        <w:rFonts w:ascii="Arial" w:hAnsi="Arial" w:hint="default"/>
      </w:rPr>
    </w:lvl>
    <w:lvl w:ilvl="5" w:tplc="FB50DCF6" w:tentative="1">
      <w:start w:val="1"/>
      <w:numFmt w:val="bullet"/>
      <w:lvlText w:val="•"/>
      <w:lvlJc w:val="left"/>
      <w:pPr>
        <w:tabs>
          <w:tab w:val="num" w:pos="4320"/>
        </w:tabs>
        <w:ind w:left="4320" w:hanging="360"/>
      </w:pPr>
      <w:rPr>
        <w:rFonts w:ascii="Arial" w:hAnsi="Arial" w:hint="default"/>
      </w:rPr>
    </w:lvl>
    <w:lvl w:ilvl="6" w:tplc="6BAC00C4" w:tentative="1">
      <w:start w:val="1"/>
      <w:numFmt w:val="bullet"/>
      <w:lvlText w:val="•"/>
      <w:lvlJc w:val="left"/>
      <w:pPr>
        <w:tabs>
          <w:tab w:val="num" w:pos="5040"/>
        </w:tabs>
        <w:ind w:left="5040" w:hanging="360"/>
      </w:pPr>
      <w:rPr>
        <w:rFonts w:ascii="Arial" w:hAnsi="Arial" w:hint="default"/>
      </w:rPr>
    </w:lvl>
    <w:lvl w:ilvl="7" w:tplc="CE32C944" w:tentative="1">
      <w:start w:val="1"/>
      <w:numFmt w:val="bullet"/>
      <w:lvlText w:val="•"/>
      <w:lvlJc w:val="left"/>
      <w:pPr>
        <w:tabs>
          <w:tab w:val="num" w:pos="5760"/>
        </w:tabs>
        <w:ind w:left="5760" w:hanging="360"/>
      </w:pPr>
      <w:rPr>
        <w:rFonts w:ascii="Arial" w:hAnsi="Arial" w:hint="default"/>
      </w:rPr>
    </w:lvl>
    <w:lvl w:ilvl="8" w:tplc="E848CA1A" w:tentative="1">
      <w:start w:val="1"/>
      <w:numFmt w:val="bullet"/>
      <w:lvlText w:val="•"/>
      <w:lvlJc w:val="left"/>
      <w:pPr>
        <w:tabs>
          <w:tab w:val="num" w:pos="6480"/>
        </w:tabs>
        <w:ind w:left="6480" w:hanging="360"/>
      </w:pPr>
      <w:rPr>
        <w:rFonts w:ascii="Arial" w:hAnsi="Arial" w:hint="default"/>
      </w:rPr>
    </w:lvl>
  </w:abstractNum>
  <w:abstractNum w:abstractNumId="25">
    <w:nsid w:val="6FC102F3"/>
    <w:multiLevelType w:val="hybridMultilevel"/>
    <w:tmpl w:val="A26237EA"/>
    <w:lvl w:ilvl="0" w:tplc="899C9B64">
      <w:start w:val="1"/>
      <w:numFmt w:val="bullet"/>
      <w:lvlText w:val=""/>
      <w:lvlJc w:val="left"/>
      <w:pPr>
        <w:tabs>
          <w:tab w:val="num" w:pos="720"/>
        </w:tabs>
        <w:ind w:left="720" w:hanging="360"/>
      </w:pPr>
      <w:rPr>
        <w:rFonts w:ascii="Wingdings 3" w:hAnsi="Wingdings 3" w:hint="default"/>
      </w:rPr>
    </w:lvl>
    <w:lvl w:ilvl="1" w:tplc="E12265FA" w:tentative="1">
      <w:start w:val="1"/>
      <w:numFmt w:val="bullet"/>
      <w:lvlText w:val=""/>
      <w:lvlJc w:val="left"/>
      <w:pPr>
        <w:tabs>
          <w:tab w:val="num" w:pos="1440"/>
        </w:tabs>
        <w:ind w:left="1440" w:hanging="360"/>
      </w:pPr>
      <w:rPr>
        <w:rFonts w:ascii="Wingdings 3" w:hAnsi="Wingdings 3" w:hint="default"/>
      </w:rPr>
    </w:lvl>
    <w:lvl w:ilvl="2" w:tplc="BE7C4A9A" w:tentative="1">
      <w:start w:val="1"/>
      <w:numFmt w:val="bullet"/>
      <w:lvlText w:val=""/>
      <w:lvlJc w:val="left"/>
      <w:pPr>
        <w:tabs>
          <w:tab w:val="num" w:pos="2160"/>
        </w:tabs>
        <w:ind w:left="2160" w:hanging="360"/>
      </w:pPr>
      <w:rPr>
        <w:rFonts w:ascii="Wingdings 3" w:hAnsi="Wingdings 3" w:hint="default"/>
      </w:rPr>
    </w:lvl>
    <w:lvl w:ilvl="3" w:tplc="4540328E" w:tentative="1">
      <w:start w:val="1"/>
      <w:numFmt w:val="bullet"/>
      <w:lvlText w:val=""/>
      <w:lvlJc w:val="left"/>
      <w:pPr>
        <w:tabs>
          <w:tab w:val="num" w:pos="2880"/>
        </w:tabs>
        <w:ind w:left="2880" w:hanging="360"/>
      </w:pPr>
      <w:rPr>
        <w:rFonts w:ascii="Wingdings 3" w:hAnsi="Wingdings 3" w:hint="default"/>
      </w:rPr>
    </w:lvl>
    <w:lvl w:ilvl="4" w:tplc="0080AE6E" w:tentative="1">
      <w:start w:val="1"/>
      <w:numFmt w:val="bullet"/>
      <w:lvlText w:val=""/>
      <w:lvlJc w:val="left"/>
      <w:pPr>
        <w:tabs>
          <w:tab w:val="num" w:pos="3600"/>
        </w:tabs>
        <w:ind w:left="3600" w:hanging="360"/>
      </w:pPr>
      <w:rPr>
        <w:rFonts w:ascii="Wingdings 3" w:hAnsi="Wingdings 3" w:hint="default"/>
      </w:rPr>
    </w:lvl>
    <w:lvl w:ilvl="5" w:tplc="3B78EA04" w:tentative="1">
      <w:start w:val="1"/>
      <w:numFmt w:val="bullet"/>
      <w:lvlText w:val=""/>
      <w:lvlJc w:val="left"/>
      <w:pPr>
        <w:tabs>
          <w:tab w:val="num" w:pos="4320"/>
        </w:tabs>
        <w:ind w:left="4320" w:hanging="360"/>
      </w:pPr>
      <w:rPr>
        <w:rFonts w:ascii="Wingdings 3" w:hAnsi="Wingdings 3" w:hint="default"/>
      </w:rPr>
    </w:lvl>
    <w:lvl w:ilvl="6" w:tplc="34CCD594" w:tentative="1">
      <w:start w:val="1"/>
      <w:numFmt w:val="bullet"/>
      <w:lvlText w:val=""/>
      <w:lvlJc w:val="left"/>
      <w:pPr>
        <w:tabs>
          <w:tab w:val="num" w:pos="5040"/>
        </w:tabs>
        <w:ind w:left="5040" w:hanging="360"/>
      </w:pPr>
      <w:rPr>
        <w:rFonts w:ascii="Wingdings 3" w:hAnsi="Wingdings 3" w:hint="default"/>
      </w:rPr>
    </w:lvl>
    <w:lvl w:ilvl="7" w:tplc="1A547B9C" w:tentative="1">
      <w:start w:val="1"/>
      <w:numFmt w:val="bullet"/>
      <w:lvlText w:val=""/>
      <w:lvlJc w:val="left"/>
      <w:pPr>
        <w:tabs>
          <w:tab w:val="num" w:pos="5760"/>
        </w:tabs>
        <w:ind w:left="5760" w:hanging="360"/>
      </w:pPr>
      <w:rPr>
        <w:rFonts w:ascii="Wingdings 3" w:hAnsi="Wingdings 3" w:hint="default"/>
      </w:rPr>
    </w:lvl>
    <w:lvl w:ilvl="8" w:tplc="B53C558E" w:tentative="1">
      <w:start w:val="1"/>
      <w:numFmt w:val="bullet"/>
      <w:lvlText w:val=""/>
      <w:lvlJc w:val="left"/>
      <w:pPr>
        <w:tabs>
          <w:tab w:val="num" w:pos="6480"/>
        </w:tabs>
        <w:ind w:left="6480" w:hanging="360"/>
      </w:pPr>
      <w:rPr>
        <w:rFonts w:ascii="Wingdings 3" w:hAnsi="Wingdings 3" w:hint="default"/>
      </w:rPr>
    </w:lvl>
  </w:abstractNum>
  <w:abstractNum w:abstractNumId="26">
    <w:nsid w:val="71CE2AB8"/>
    <w:multiLevelType w:val="hybridMultilevel"/>
    <w:tmpl w:val="0C6CEBD6"/>
    <w:lvl w:ilvl="0" w:tplc="F70C0BA4">
      <w:start w:val="1"/>
      <w:numFmt w:val="bullet"/>
      <w:lvlText w:val=""/>
      <w:lvlJc w:val="left"/>
      <w:pPr>
        <w:tabs>
          <w:tab w:val="num" w:pos="720"/>
        </w:tabs>
        <w:ind w:left="720" w:hanging="360"/>
      </w:pPr>
      <w:rPr>
        <w:rFonts w:ascii="Wingdings 3" w:hAnsi="Wingdings 3" w:hint="default"/>
      </w:rPr>
    </w:lvl>
    <w:lvl w:ilvl="1" w:tplc="F1D41A0E" w:tentative="1">
      <w:start w:val="1"/>
      <w:numFmt w:val="bullet"/>
      <w:lvlText w:val=""/>
      <w:lvlJc w:val="left"/>
      <w:pPr>
        <w:tabs>
          <w:tab w:val="num" w:pos="1440"/>
        </w:tabs>
        <w:ind w:left="1440" w:hanging="360"/>
      </w:pPr>
      <w:rPr>
        <w:rFonts w:ascii="Wingdings 3" w:hAnsi="Wingdings 3" w:hint="default"/>
      </w:rPr>
    </w:lvl>
    <w:lvl w:ilvl="2" w:tplc="D55475E6" w:tentative="1">
      <w:start w:val="1"/>
      <w:numFmt w:val="bullet"/>
      <w:lvlText w:val=""/>
      <w:lvlJc w:val="left"/>
      <w:pPr>
        <w:tabs>
          <w:tab w:val="num" w:pos="2160"/>
        </w:tabs>
        <w:ind w:left="2160" w:hanging="360"/>
      </w:pPr>
      <w:rPr>
        <w:rFonts w:ascii="Wingdings 3" w:hAnsi="Wingdings 3" w:hint="default"/>
      </w:rPr>
    </w:lvl>
    <w:lvl w:ilvl="3" w:tplc="717657B8" w:tentative="1">
      <w:start w:val="1"/>
      <w:numFmt w:val="bullet"/>
      <w:lvlText w:val=""/>
      <w:lvlJc w:val="left"/>
      <w:pPr>
        <w:tabs>
          <w:tab w:val="num" w:pos="2880"/>
        </w:tabs>
        <w:ind w:left="2880" w:hanging="360"/>
      </w:pPr>
      <w:rPr>
        <w:rFonts w:ascii="Wingdings 3" w:hAnsi="Wingdings 3" w:hint="default"/>
      </w:rPr>
    </w:lvl>
    <w:lvl w:ilvl="4" w:tplc="910C04A2" w:tentative="1">
      <w:start w:val="1"/>
      <w:numFmt w:val="bullet"/>
      <w:lvlText w:val=""/>
      <w:lvlJc w:val="left"/>
      <w:pPr>
        <w:tabs>
          <w:tab w:val="num" w:pos="3600"/>
        </w:tabs>
        <w:ind w:left="3600" w:hanging="360"/>
      </w:pPr>
      <w:rPr>
        <w:rFonts w:ascii="Wingdings 3" w:hAnsi="Wingdings 3" w:hint="default"/>
      </w:rPr>
    </w:lvl>
    <w:lvl w:ilvl="5" w:tplc="194CD750" w:tentative="1">
      <w:start w:val="1"/>
      <w:numFmt w:val="bullet"/>
      <w:lvlText w:val=""/>
      <w:lvlJc w:val="left"/>
      <w:pPr>
        <w:tabs>
          <w:tab w:val="num" w:pos="4320"/>
        </w:tabs>
        <w:ind w:left="4320" w:hanging="360"/>
      </w:pPr>
      <w:rPr>
        <w:rFonts w:ascii="Wingdings 3" w:hAnsi="Wingdings 3" w:hint="default"/>
      </w:rPr>
    </w:lvl>
    <w:lvl w:ilvl="6" w:tplc="BA4CAA18" w:tentative="1">
      <w:start w:val="1"/>
      <w:numFmt w:val="bullet"/>
      <w:lvlText w:val=""/>
      <w:lvlJc w:val="left"/>
      <w:pPr>
        <w:tabs>
          <w:tab w:val="num" w:pos="5040"/>
        </w:tabs>
        <w:ind w:left="5040" w:hanging="360"/>
      </w:pPr>
      <w:rPr>
        <w:rFonts w:ascii="Wingdings 3" w:hAnsi="Wingdings 3" w:hint="default"/>
      </w:rPr>
    </w:lvl>
    <w:lvl w:ilvl="7" w:tplc="E0325962" w:tentative="1">
      <w:start w:val="1"/>
      <w:numFmt w:val="bullet"/>
      <w:lvlText w:val=""/>
      <w:lvlJc w:val="left"/>
      <w:pPr>
        <w:tabs>
          <w:tab w:val="num" w:pos="5760"/>
        </w:tabs>
        <w:ind w:left="5760" w:hanging="360"/>
      </w:pPr>
      <w:rPr>
        <w:rFonts w:ascii="Wingdings 3" w:hAnsi="Wingdings 3" w:hint="default"/>
      </w:rPr>
    </w:lvl>
    <w:lvl w:ilvl="8" w:tplc="8CD42E32" w:tentative="1">
      <w:start w:val="1"/>
      <w:numFmt w:val="bullet"/>
      <w:lvlText w:val=""/>
      <w:lvlJc w:val="left"/>
      <w:pPr>
        <w:tabs>
          <w:tab w:val="num" w:pos="6480"/>
        </w:tabs>
        <w:ind w:left="6480" w:hanging="360"/>
      </w:pPr>
      <w:rPr>
        <w:rFonts w:ascii="Wingdings 3" w:hAnsi="Wingdings 3" w:hint="default"/>
      </w:rPr>
    </w:lvl>
  </w:abstractNum>
  <w:abstractNum w:abstractNumId="27">
    <w:nsid w:val="744962B9"/>
    <w:multiLevelType w:val="hybridMultilevel"/>
    <w:tmpl w:val="5A283D2C"/>
    <w:lvl w:ilvl="0" w:tplc="40B0FB02">
      <w:start w:val="1"/>
      <w:numFmt w:val="bullet"/>
      <w:lvlText w:val=""/>
      <w:lvlJc w:val="left"/>
      <w:pPr>
        <w:tabs>
          <w:tab w:val="num" w:pos="720"/>
        </w:tabs>
        <w:ind w:left="720" w:hanging="360"/>
      </w:pPr>
      <w:rPr>
        <w:rFonts w:ascii="Wingdings 3" w:hAnsi="Wingdings 3" w:hint="default"/>
      </w:rPr>
    </w:lvl>
    <w:lvl w:ilvl="1" w:tplc="32A8AE1C" w:tentative="1">
      <w:start w:val="1"/>
      <w:numFmt w:val="bullet"/>
      <w:lvlText w:val=""/>
      <w:lvlJc w:val="left"/>
      <w:pPr>
        <w:tabs>
          <w:tab w:val="num" w:pos="1440"/>
        </w:tabs>
        <w:ind w:left="1440" w:hanging="360"/>
      </w:pPr>
      <w:rPr>
        <w:rFonts w:ascii="Wingdings 3" w:hAnsi="Wingdings 3" w:hint="default"/>
      </w:rPr>
    </w:lvl>
    <w:lvl w:ilvl="2" w:tplc="0E2AB78A" w:tentative="1">
      <w:start w:val="1"/>
      <w:numFmt w:val="bullet"/>
      <w:lvlText w:val=""/>
      <w:lvlJc w:val="left"/>
      <w:pPr>
        <w:tabs>
          <w:tab w:val="num" w:pos="2160"/>
        </w:tabs>
        <w:ind w:left="2160" w:hanging="360"/>
      </w:pPr>
      <w:rPr>
        <w:rFonts w:ascii="Wingdings 3" w:hAnsi="Wingdings 3" w:hint="default"/>
      </w:rPr>
    </w:lvl>
    <w:lvl w:ilvl="3" w:tplc="D6D40980" w:tentative="1">
      <w:start w:val="1"/>
      <w:numFmt w:val="bullet"/>
      <w:lvlText w:val=""/>
      <w:lvlJc w:val="left"/>
      <w:pPr>
        <w:tabs>
          <w:tab w:val="num" w:pos="2880"/>
        </w:tabs>
        <w:ind w:left="2880" w:hanging="360"/>
      </w:pPr>
      <w:rPr>
        <w:rFonts w:ascii="Wingdings 3" w:hAnsi="Wingdings 3" w:hint="default"/>
      </w:rPr>
    </w:lvl>
    <w:lvl w:ilvl="4" w:tplc="C7C44D24" w:tentative="1">
      <w:start w:val="1"/>
      <w:numFmt w:val="bullet"/>
      <w:lvlText w:val=""/>
      <w:lvlJc w:val="left"/>
      <w:pPr>
        <w:tabs>
          <w:tab w:val="num" w:pos="3600"/>
        </w:tabs>
        <w:ind w:left="3600" w:hanging="360"/>
      </w:pPr>
      <w:rPr>
        <w:rFonts w:ascii="Wingdings 3" w:hAnsi="Wingdings 3" w:hint="default"/>
      </w:rPr>
    </w:lvl>
    <w:lvl w:ilvl="5" w:tplc="D51E975C" w:tentative="1">
      <w:start w:val="1"/>
      <w:numFmt w:val="bullet"/>
      <w:lvlText w:val=""/>
      <w:lvlJc w:val="left"/>
      <w:pPr>
        <w:tabs>
          <w:tab w:val="num" w:pos="4320"/>
        </w:tabs>
        <w:ind w:left="4320" w:hanging="360"/>
      </w:pPr>
      <w:rPr>
        <w:rFonts w:ascii="Wingdings 3" w:hAnsi="Wingdings 3" w:hint="default"/>
      </w:rPr>
    </w:lvl>
    <w:lvl w:ilvl="6" w:tplc="12825DB2" w:tentative="1">
      <w:start w:val="1"/>
      <w:numFmt w:val="bullet"/>
      <w:lvlText w:val=""/>
      <w:lvlJc w:val="left"/>
      <w:pPr>
        <w:tabs>
          <w:tab w:val="num" w:pos="5040"/>
        </w:tabs>
        <w:ind w:left="5040" w:hanging="360"/>
      </w:pPr>
      <w:rPr>
        <w:rFonts w:ascii="Wingdings 3" w:hAnsi="Wingdings 3" w:hint="default"/>
      </w:rPr>
    </w:lvl>
    <w:lvl w:ilvl="7" w:tplc="DA582122" w:tentative="1">
      <w:start w:val="1"/>
      <w:numFmt w:val="bullet"/>
      <w:lvlText w:val=""/>
      <w:lvlJc w:val="left"/>
      <w:pPr>
        <w:tabs>
          <w:tab w:val="num" w:pos="5760"/>
        </w:tabs>
        <w:ind w:left="5760" w:hanging="360"/>
      </w:pPr>
      <w:rPr>
        <w:rFonts w:ascii="Wingdings 3" w:hAnsi="Wingdings 3" w:hint="default"/>
      </w:rPr>
    </w:lvl>
    <w:lvl w:ilvl="8" w:tplc="569C2B20" w:tentative="1">
      <w:start w:val="1"/>
      <w:numFmt w:val="bullet"/>
      <w:lvlText w:val=""/>
      <w:lvlJc w:val="left"/>
      <w:pPr>
        <w:tabs>
          <w:tab w:val="num" w:pos="6480"/>
        </w:tabs>
        <w:ind w:left="6480" w:hanging="360"/>
      </w:pPr>
      <w:rPr>
        <w:rFonts w:ascii="Wingdings 3" w:hAnsi="Wingdings 3" w:hint="default"/>
      </w:rPr>
    </w:lvl>
  </w:abstractNum>
  <w:abstractNum w:abstractNumId="28">
    <w:nsid w:val="7F150D9D"/>
    <w:multiLevelType w:val="hybridMultilevel"/>
    <w:tmpl w:val="FF4ED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B052F6"/>
    <w:multiLevelType w:val="hybridMultilevel"/>
    <w:tmpl w:val="ED487C4C"/>
    <w:lvl w:ilvl="0" w:tplc="09B6D7E6">
      <w:start w:val="1"/>
      <w:numFmt w:val="bullet"/>
      <w:lvlText w:val="•"/>
      <w:lvlJc w:val="left"/>
      <w:pPr>
        <w:tabs>
          <w:tab w:val="num" w:pos="720"/>
        </w:tabs>
        <w:ind w:left="720" w:hanging="360"/>
      </w:pPr>
      <w:rPr>
        <w:rFonts w:ascii="Arial" w:hAnsi="Arial" w:hint="default"/>
      </w:rPr>
    </w:lvl>
    <w:lvl w:ilvl="1" w:tplc="0AD4D1A6" w:tentative="1">
      <w:start w:val="1"/>
      <w:numFmt w:val="bullet"/>
      <w:lvlText w:val="•"/>
      <w:lvlJc w:val="left"/>
      <w:pPr>
        <w:tabs>
          <w:tab w:val="num" w:pos="1440"/>
        </w:tabs>
        <w:ind w:left="1440" w:hanging="360"/>
      </w:pPr>
      <w:rPr>
        <w:rFonts w:ascii="Arial" w:hAnsi="Arial" w:hint="default"/>
      </w:rPr>
    </w:lvl>
    <w:lvl w:ilvl="2" w:tplc="768EB634" w:tentative="1">
      <w:start w:val="1"/>
      <w:numFmt w:val="bullet"/>
      <w:lvlText w:val="•"/>
      <w:lvlJc w:val="left"/>
      <w:pPr>
        <w:tabs>
          <w:tab w:val="num" w:pos="2160"/>
        </w:tabs>
        <w:ind w:left="2160" w:hanging="360"/>
      </w:pPr>
      <w:rPr>
        <w:rFonts w:ascii="Arial" w:hAnsi="Arial" w:hint="default"/>
      </w:rPr>
    </w:lvl>
    <w:lvl w:ilvl="3" w:tplc="929277E8" w:tentative="1">
      <w:start w:val="1"/>
      <w:numFmt w:val="bullet"/>
      <w:lvlText w:val="•"/>
      <w:lvlJc w:val="left"/>
      <w:pPr>
        <w:tabs>
          <w:tab w:val="num" w:pos="2880"/>
        </w:tabs>
        <w:ind w:left="2880" w:hanging="360"/>
      </w:pPr>
      <w:rPr>
        <w:rFonts w:ascii="Arial" w:hAnsi="Arial" w:hint="default"/>
      </w:rPr>
    </w:lvl>
    <w:lvl w:ilvl="4" w:tplc="A1A4BB8E" w:tentative="1">
      <w:start w:val="1"/>
      <w:numFmt w:val="bullet"/>
      <w:lvlText w:val="•"/>
      <w:lvlJc w:val="left"/>
      <w:pPr>
        <w:tabs>
          <w:tab w:val="num" w:pos="3600"/>
        </w:tabs>
        <w:ind w:left="3600" w:hanging="360"/>
      </w:pPr>
      <w:rPr>
        <w:rFonts w:ascii="Arial" w:hAnsi="Arial" w:hint="default"/>
      </w:rPr>
    </w:lvl>
    <w:lvl w:ilvl="5" w:tplc="A59276DC" w:tentative="1">
      <w:start w:val="1"/>
      <w:numFmt w:val="bullet"/>
      <w:lvlText w:val="•"/>
      <w:lvlJc w:val="left"/>
      <w:pPr>
        <w:tabs>
          <w:tab w:val="num" w:pos="4320"/>
        </w:tabs>
        <w:ind w:left="4320" w:hanging="360"/>
      </w:pPr>
      <w:rPr>
        <w:rFonts w:ascii="Arial" w:hAnsi="Arial" w:hint="default"/>
      </w:rPr>
    </w:lvl>
    <w:lvl w:ilvl="6" w:tplc="477E406C" w:tentative="1">
      <w:start w:val="1"/>
      <w:numFmt w:val="bullet"/>
      <w:lvlText w:val="•"/>
      <w:lvlJc w:val="left"/>
      <w:pPr>
        <w:tabs>
          <w:tab w:val="num" w:pos="5040"/>
        </w:tabs>
        <w:ind w:left="5040" w:hanging="360"/>
      </w:pPr>
      <w:rPr>
        <w:rFonts w:ascii="Arial" w:hAnsi="Arial" w:hint="default"/>
      </w:rPr>
    </w:lvl>
    <w:lvl w:ilvl="7" w:tplc="D3E8EDE2" w:tentative="1">
      <w:start w:val="1"/>
      <w:numFmt w:val="bullet"/>
      <w:lvlText w:val="•"/>
      <w:lvlJc w:val="left"/>
      <w:pPr>
        <w:tabs>
          <w:tab w:val="num" w:pos="5760"/>
        </w:tabs>
        <w:ind w:left="5760" w:hanging="360"/>
      </w:pPr>
      <w:rPr>
        <w:rFonts w:ascii="Arial" w:hAnsi="Arial" w:hint="default"/>
      </w:rPr>
    </w:lvl>
    <w:lvl w:ilvl="8" w:tplc="9570985E" w:tentative="1">
      <w:start w:val="1"/>
      <w:numFmt w:val="bullet"/>
      <w:lvlText w:val="•"/>
      <w:lvlJc w:val="left"/>
      <w:pPr>
        <w:tabs>
          <w:tab w:val="num" w:pos="6480"/>
        </w:tabs>
        <w:ind w:left="6480" w:hanging="360"/>
      </w:pPr>
      <w:rPr>
        <w:rFonts w:ascii="Arial" w:hAnsi="Arial" w:hint="default"/>
      </w:rPr>
    </w:lvl>
  </w:abstractNum>
  <w:num w:numId="1">
    <w:abstractNumId w:val="16"/>
  </w:num>
  <w:num w:numId="2">
    <w:abstractNumId w:val="2"/>
  </w:num>
  <w:num w:numId="3">
    <w:abstractNumId w:val="0"/>
  </w:num>
  <w:num w:numId="4">
    <w:abstractNumId w:val="28"/>
  </w:num>
  <w:num w:numId="5">
    <w:abstractNumId w:val="20"/>
  </w:num>
  <w:num w:numId="6">
    <w:abstractNumId w:val="8"/>
  </w:num>
  <w:num w:numId="7">
    <w:abstractNumId w:val="6"/>
  </w:num>
  <w:num w:numId="8">
    <w:abstractNumId w:val="12"/>
  </w:num>
  <w:num w:numId="9">
    <w:abstractNumId w:val="21"/>
  </w:num>
  <w:num w:numId="10">
    <w:abstractNumId w:val="1"/>
  </w:num>
  <w:num w:numId="11">
    <w:abstractNumId w:val="5"/>
  </w:num>
  <w:num w:numId="12">
    <w:abstractNumId w:val="17"/>
  </w:num>
  <w:num w:numId="13">
    <w:abstractNumId w:val="24"/>
  </w:num>
  <w:num w:numId="14">
    <w:abstractNumId w:val="22"/>
  </w:num>
  <w:num w:numId="15">
    <w:abstractNumId w:val="19"/>
  </w:num>
  <w:num w:numId="16">
    <w:abstractNumId w:val="23"/>
  </w:num>
  <w:num w:numId="17">
    <w:abstractNumId w:val="14"/>
  </w:num>
  <w:num w:numId="18">
    <w:abstractNumId w:val="18"/>
  </w:num>
  <w:num w:numId="19">
    <w:abstractNumId w:val="4"/>
  </w:num>
  <w:num w:numId="20">
    <w:abstractNumId w:val="3"/>
  </w:num>
  <w:num w:numId="21">
    <w:abstractNumId w:val="13"/>
  </w:num>
  <w:num w:numId="22">
    <w:abstractNumId w:val="7"/>
  </w:num>
  <w:num w:numId="23">
    <w:abstractNumId w:val="29"/>
  </w:num>
  <w:num w:numId="24">
    <w:abstractNumId w:val="15"/>
  </w:num>
  <w:num w:numId="25">
    <w:abstractNumId w:val="10"/>
  </w:num>
  <w:num w:numId="26">
    <w:abstractNumId w:val="26"/>
  </w:num>
  <w:num w:numId="27">
    <w:abstractNumId w:val="25"/>
  </w:num>
  <w:num w:numId="28">
    <w:abstractNumId w:val="27"/>
  </w:num>
  <w:num w:numId="29">
    <w:abstractNumId w:val="11"/>
  </w:num>
  <w:num w:numId="3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74BCF"/>
    <w:rsid w:val="00000A05"/>
    <w:rsid w:val="00002A87"/>
    <w:rsid w:val="00005ABC"/>
    <w:rsid w:val="000257C4"/>
    <w:rsid w:val="000A361D"/>
    <w:rsid w:val="001769F6"/>
    <w:rsid w:val="0019525C"/>
    <w:rsid w:val="00217849"/>
    <w:rsid w:val="00231234"/>
    <w:rsid w:val="00254CBA"/>
    <w:rsid w:val="002E0DBA"/>
    <w:rsid w:val="002F5125"/>
    <w:rsid w:val="003A0839"/>
    <w:rsid w:val="003A0AF7"/>
    <w:rsid w:val="003A4BD9"/>
    <w:rsid w:val="003D1627"/>
    <w:rsid w:val="00404AD9"/>
    <w:rsid w:val="00474BCF"/>
    <w:rsid w:val="00487A91"/>
    <w:rsid w:val="0055201D"/>
    <w:rsid w:val="00572BE7"/>
    <w:rsid w:val="00574CBD"/>
    <w:rsid w:val="00594C7F"/>
    <w:rsid w:val="005B1898"/>
    <w:rsid w:val="005C7776"/>
    <w:rsid w:val="005F7D2F"/>
    <w:rsid w:val="006867BA"/>
    <w:rsid w:val="006D04F2"/>
    <w:rsid w:val="007022D5"/>
    <w:rsid w:val="00763107"/>
    <w:rsid w:val="007D788F"/>
    <w:rsid w:val="00827177"/>
    <w:rsid w:val="008409CC"/>
    <w:rsid w:val="0095751A"/>
    <w:rsid w:val="0098249E"/>
    <w:rsid w:val="00992138"/>
    <w:rsid w:val="009A1201"/>
    <w:rsid w:val="009C1924"/>
    <w:rsid w:val="00A34CA6"/>
    <w:rsid w:val="00A52253"/>
    <w:rsid w:val="00A72760"/>
    <w:rsid w:val="00AB5DBB"/>
    <w:rsid w:val="00B667CE"/>
    <w:rsid w:val="00B77EEF"/>
    <w:rsid w:val="00B94068"/>
    <w:rsid w:val="00C02044"/>
    <w:rsid w:val="00C030CD"/>
    <w:rsid w:val="00C254C7"/>
    <w:rsid w:val="00C8025E"/>
    <w:rsid w:val="00C90760"/>
    <w:rsid w:val="00D50C7F"/>
    <w:rsid w:val="00D6234D"/>
    <w:rsid w:val="00D679BC"/>
    <w:rsid w:val="00D90CEF"/>
    <w:rsid w:val="00DC7613"/>
    <w:rsid w:val="00DF4E85"/>
    <w:rsid w:val="00DF636C"/>
    <w:rsid w:val="00DF6ABE"/>
    <w:rsid w:val="00DF7553"/>
    <w:rsid w:val="00EE046A"/>
    <w:rsid w:val="00F24C69"/>
    <w:rsid w:val="00F35ACC"/>
    <w:rsid w:val="00F448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D2F"/>
  </w:style>
  <w:style w:type="paragraph" w:styleId="Heading1">
    <w:name w:val="heading 1"/>
    <w:basedOn w:val="Normal"/>
    <w:next w:val="Normal"/>
    <w:link w:val="Heading1Char"/>
    <w:qFormat/>
    <w:rsid w:val="00A52253"/>
    <w:pPr>
      <w:keepNext/>
      <w:spacing w:before="240" w:after="60" w:line="240" w:lineRule="auto"/>
      <w:outlineLvl w:val="0"/>
    </w:pPr>
    <w:rPr>
      <w:rFonts w:ascii="Arial" w:eastAsia="Times New Roman"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7A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A91"/>
    <w:rPr>
      <w:rFonts w:ascii="Tahoma" w:hAnsi="Tahoma" w:cs="Tahoma"/>
      <w:sz w:val="16"/>
      <w:szCs w:val="16"/>
    </w:rPr>
  </w:style>
  <w:style w:type="table" w:styleId="TableGrid">
    <w:name w:val="Table Grid"/>
    <w:basedOn w:val="TableNormal"/>
    <w:uiPriority w:val="39"/>
    <w:rsid w:val="00DF75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F7553"/>
    <w:rPr>
      <w:color w:val="0000FF" w:themeColor="hyperlink"/>
      <w:u w:val="single"/>
    </w:rPr>
  </w:style>
  <w:style w:type="character" w:customStyle="1" w:styleId="Heading1Char">
    <w:name w:val="Heading 1 Char"/>
    <w:basedOn w:val="DefaultParagraphFont"/>
    <w:link w:val="Heading1"/>
    <w:rsid w:val="00A52253"/>
    <w:rPr>
      <w:rFonts w:ascii="Arial" w:eastAsia="Times New Roman" w:hAnsi="Arial" w:cs="Arial"/>
      <w:b/>
      <w:bCs/>
      <w:kern w:val="32"/>
      <w:sz w:val="32"/>
      <w:szCs w:val="32"/>
      <w:lang w:val="en-GB"/>
    </w:rPr>
  </w:style>
  <w:style w:type="paragraph" w:styleId="ListParagraph">
    <w:name w:val="List Paragraph"/>
    <w:basedOn w:val="Normal"/>
    <w:uiPriority w:val="34"/>
    <w:qFormat/>
    <w:rsid w:val="00763107"/>
    <w:pPr>
      <w:ind w:left="720"/>
      <w:contextualSpacing/>
    </w:pPr>
  </w:style>
</w:styles>
</file>

<file path=word/webSettings.xml><?xml version="1.0" encoding="utf-8"?>
<w:webSettings xmlns:r="http://schemas.openxmlformats.org/officeDocument/2006/relationships" xmlns:w="http://schemas.openxmlformats.org/wordprocessingml/2006/main">
  <w:divs>
    <w:div w:id="76488545">
      <w:bodyDiv w:val="1"/>
      <w:marLeft w:val="0"/>
      <w:marRight w:val="0"/>
      <w:marTop w:val="0"/>
      <w:marBottom w:val="0"/>
      <w:divBdr>
        <w:top w:val="none" w:sz="0" w:space="0" w:color="auto"/>
        <w:left w:val="none" w:sz="0" w:space="0" w:color="auto"/>
        <w:bottom w:val="none" w:sz="0" w:space="0" w:color="auto"/>
        <w:right w:val="none" w:sz="0" w:space="0" w:color="auto"/>
      </w:divBdr>
      <w:divsChild>
        <w:div w:id="2035114682">
          <w:marLeft w:val="547"/>
          <w:marRight w:val="0"/>
          <w:marTop w:val="154"/>
          <w:marBottom w:val="0"/>
          <w:divBdr>
            <w:top w:val="none" w:sz="0" w:space="0" w:color="auto"/>
            <w:left w:val="none" w:sz="0" w:space="0" w:color="auto"/>
            <w:bottom w:val="none" w:sz="0" w:space="0" w:color="auto"/>
            <w:right w:val="none" w:sz="0" w:space="0" w:color="auto"/>
          </w:divBdr>
        </w:div>
        <w:div w:id="685788040">
          <w:marLeft w:val="547"/>
          <w:marRight w:val="0"/>
          <w:marTop w:val="154"/>
          <w:marBottom w:val="0"/>
          <w:divBdr>
            <w:top w:val="none" w:sz="0" w:space="0" w:color="auto"/>
            <w:left w:val="none" w:sz="0" w:space="0" w:color="auto"/>
            <w:bottom w:val="none" w:sz="0" w:space="0" w:color="auto"/>
            <w:right w:val="none" w:sz="0" w:space="0" w:color="auto"/>
          </w:divBdr>
        </w:div>
        <w:div w:id="1182553816">
          <w:marLeft w:val="547"/>
          <w:marRight w:val="0"/>
          <w:marTop w:val="154"/>
          <w:marBottom w:val="0"/>
          <w:divBdr>
            <w:top w:val="none" w:sz="0" w:space="0" w:color="auto"/>
            <w:left w:val="none" w:sz="0" w:space="0" w:color="auto"/>
            <w:bottom w:val="none" w:sz="0" w:space="0" w:color="auto"/>
            <w:right w:val="none" w:sz="0" w:space="0" w:color="auto"/>
          </w:divBdr>
        </w:div>
        <w:div w:id="1140611035">
          <w:marLeft w:val="547"/>
          <w:marRight w:val="0"/>
          <w:marTop w:val="154"/>
          <w:marBottom w:val="0"/>
          <w:divBdr>
            <w:top w:val="none" w:sz="0" w:space="0" w:color="auto"/>
            <w:left w:val="none" w:sz="0" w:space="0" w:color="auto"/>
            <w:bottom w:val="none" w:sz="0" w:space="0" w:color="auto"/>
            <w:right w:val="none" w:sz="0" w:space="0" w:color="auto"/>
          </w:divBdr>
        </w:div>
      </w:divsChild>
    </w:div>
    <w:div w:id="474372448">
      <w:bodyDiv w:val="1"/>
      <w:marLeft w:val="0"/>
      <w:marRight w:val="0"/>
      <w:marTop w:val="0"/>
      <w:marBottom w:val="0"/>
      <w:divBdr>
        <w:top w:val="none" w:sz="0" w:space="0" w:color="auto"/>
        <w:left w:val="none" w:sz="0" w:space="0" w:color="auto"/>
        <w:bottom w:val="none" w:sz="0" w:space="0" w:color="auto"/>
        <w:right w:val="none" w:sz="0" w:space="0" w:color="auto"/>
      </w:divBdr>
    </w:div>
    <w:div w:id="566187318">
      <w:bodyDiv w:val="1"/>
      <w:marLeft w:val="0"/>
      <w:marRight w:val="0"/>
      <w:marTop w:val="0"/>
      <w:marBottom w:val="0"/>
      <w:divBdr>
        <w:top w:val="none" w:sz="0" w:space="0" w:color="auto"/>
        <w:left w:val="none" w:sz="0" w:space="0" w:color="auto"/>
        <w:bottom w:val="none" w:sz="0" w:space="0" w:color="auto"/>
        <w:right w:val="none" w:sz="0" w:space="0" w:color="auto"/>
      </w:divBdr>
      <w:divsChild>
        <w:div w:id="1738363037">
          <w:marLeft w:val="0"/>
          <w:marRight w:val="0"/>
          <w:marTop w:val="0"/>
          <w:marBottom w:val="240"/>
          <w:divBdr>
            <w:top w:val="none" w:sz="0" w:space="0" w:color="auto"/>
            <w:left w:val="none" w:sz="0" w:space="0" w:color="auto"/>
            <w:bottom w:val="none" w:sz="0" w:space="0" w:color="auto"/>
            <w:right w:val="none" w:sz="0" w:space="0" w:color="auto"/>
          </w:divBdr>
        </w:div>
        <w:div w:id="769861954">
          <w:marLeft w:val="0"/>
          <w:marRight w:val="0"/>
          <w:marTop w:val="0"/>
          <w:marBottom w:val="240"/>
          <w:divBdr>
            <w:top w:val="none" w:sz="0" w:space="0" w:color="auto"/>
            <w:left w:val="none" w:sz="0" w:space="0" w:color="auto"/>
            <w:bottom w:val="none" w:sz="0" w:space="0" w:color="auto"/>
            <w:right w:val="none" w:sz="0" w:space="0" w:color="auto"/>
          </w:divBdr>
        </w:div>
        <w:div w:id="1832452378">
          <w:marLeft w:val="0"/>
          <w:marRight w:val="0"/>
          <w:marTop w:val="0"/>
          <w:marBottom w:val="240"/>
          <w:divBdr>
            <w:top w:val="none" w:sz="0" w:space="0" w:color="auto"/>
            <w:left w:val="none" w:sz="0" w:space="0" w:color="auto"/>
            <w:bottom w:val="none" w:sz="0" w:space="0" w:color="auto"/>
            <w:right w:val="none" w:sz="0" w:space="0" w:color="auto"/>
          </w:divBdr>
        </w:div>
        <w:div w:id="1414159169">
          <w:marLeft w:val="0"/>
          <w:marRight w:val="0"/>
          <w:marTop w:val="0"/>
          <w:marBottom w:val="240"/>
          <w:divBdr>
            <w:top w:val="none" w:sz="0" w:space="0" w:color="auto"/>
            <w:left w:val="none" w:sz="0" w:space="0" w:color="auto"/>
            <w:bottom w:val="none" w:sz="0" w:space="0" w:color="auto"/>
            <w:right w:val="none" w:sz="0" w:space="0" w:color="auto"/>
          </w:divBdr>
        </w:div>
        <w:div w:id="1645695623">
          <w:marLeft w:val="0"/>
          <w:marRight w:val="0"/>
          <w:marTop w:val="0"/>
          <w:marBottom w:val="240"/>
          <w:divBdr>
            <w:top w:val="none" w:sz="0" w:space="0" w:color="auto"/>
            <w:left w:val="none" w:sz="0" w:space="0" w:color="auto"/>
            <w:bottom w:val="none" w:sz="0" w:space="0" w:color="auto"/>
            <w:right w:val="none" w:sz="0" w:space="0" w:color="auto"/>
          </w:divBdr>
        </w:div>
      </w:divsChild>
    </w:div>
    <w:div w:id="566842310">
      <w:bodyDiv w:val="1"/>
      <w:marLeft w:val="0"/>
      <w:marRight w:val="0"/>
      <w:marTop w:val="0"/>
      <w:marBottom w:val="0"/>
      <w:divBdr>
        <w:top w:val="none" w:sz="0" w:space="0" w:color="auto"/>
        <w:left w:val="none" w:sz="0" w:space="0" w:color="auto"/>
        <w:bottom w:val="none" w:sz="0" w:space="0" w:color="auto"/>
        <w:right w:val="none" w:sz="0" w:space="0" w:color="auto"/>
      </w:divBdr>
      <w:divsChild>
        <w:div w:id="1919706844">
          <w:marLeft w:val="994"/>
          <w:marRight w:val="0"/>
          <w:marTop w:val="134"/>
          <w:marBottom w:val="0"/>
          <w:divBdr>
            <w:top w:val="none" w:sz="0" w:space="0" w:color="auto"/>
            <w:left w:val="none" w:sz="0" w:space="0" w:color="auto"/>
            <w:bottom w:val="none" w:sz="0" w:space="0" w:color="auto"/>
            <w:right w:val="none" w:sz="0" w:space="0" w:color="auto"/>
          </w:divBdr>
        </w:div>
        <w:div w:id="699162341">
          <w:marLeft w:val="994"/>
          <w:marRight w:val="0"/>
          <w:marTop w:val="134"/>
          <w:marBottom w:val="0"/>
          <w:divBdr>
            <w:top w:val="none" w:sz="0" w:space="0" w:color="auto"/>
            <w:left w:val="none" w:sz="0" w:space="0" w:color="auto"/>
            <w:bottom w:val="none" w:sz="0" w:space="0" w:color="auto"/>
            <w:right w:val="none" w:sz="0" w:space="0" w:color="auto"/>
          </w:divBdr>
        </w:div>
        <w:div w:id="772821229">
          <w:marLeft w:val="994"/>
          <w:marRight w:val="0"/>
          <w:marTop w:val="134"/>
          <w:marBottom w:val="0"/>
          <w:divBdr>
            <w:top w:val="none" w:sz="0" w:space="0" w:color="auto"/>
            <w:left w:val="none" w:sz="0" w:space="0" w:color="auto"/>
            <w:bottom w:val="none" w:sz="0" w:space="0" w:color="auto"/>
            <w:right w:val="none" w:sz="0" w:space="0" w:color="auto"/>
          </w:divBdr>
        </w:div>
      </w:divsChild>
    </w:div>
    <w:div w:id="627201391">
      <w:bodyDiv w:val="1"/>
      <w:marLeft w:val="0"/>
      <w:marRight w:val="0"/>
      <w:marTop w:val="0"/>
      <w:marBottom w:val="0"/>
      <w:divBdr>
        <w:top w:val="none" w:sz="0" w:space="0" w:color="auto"/>
        <w:left w:val="none" w:sz="0" w:space="0" w:color="auto"/>
        <w:bottom w:val="none" w:sz="0" w:space="0" w:color="auto"/>
        <w:right w:val="none" w:sz="0" w:space="0" w:color="auto"/>
      </w:divBdr>
      <w:divsChild>
        <w:div w:id="712777206">
          <w:marLeft w:val="547"/>
          <w:marRight w:val="0"/>
          <w:marTop w:val="154"/>
          <w:marBottom w:val="0"/>
          <w:divBdr>
            <w:top w:val="none" w:sz="0" w:space="0" w:color="auto"/>
            <w:left w:val="none" w:sz="0" w:space="0" w:color="auto"/>
            <w:bottom w:val="none" w:sz="0" w:space="0" w:color="auto"/>
            <w:right w:val="none" w:sz="0" w:space="0" w:color="auto"/>
          </w:divBdr>
        </w:div>
        <w:div w:id="2094009320">
          <w:marLeft w:val="547"/>
          <w:marRight w:val="0"/>
          <w:marTop w:val="154"/>
          <w:marBottom w:val="0"/>
          <w:divBdr>
            <w:top w:val="none" w:sz="0" w:space="0" w:color="auto"/>
            <w:left w:val="none" w:sz="0" w:space="0" w:color="auto"/>
            <w:bottom w:val="none" w:sz="0" w:space="0" w:color="auto"/>
            <w:right w:val="none" w:sz="0" w:space="0" w:color="auto"/>
          </w:divBdr>
        </w:div>
        <w:div w:id="1572079459">
          <w:marLeft w:val="547"/>
          <w:marRight w:val="0"/>
          <w:marTop w:val="154"/>
          <w:marBottom w:val="0"/>
          <w:divBdr>
            <w:top w:val="none" w:sz="0" w:space="0" w:color="auto"/>
            <w:left w:val="none" w:sz="0" w:space="0" w:color="auto"/>
            <w:bottom w:val="none" w:sz="0" w:space="0" w:color="auto"/>
            <w:right w:val="none" w:sz="0" w:space="0" w:color="auto"/>
          </w:divBdr>
        </w:div>
        <w:div w:id="1508447631">
          <w:marLeft w:val="547"/>
          <w:marRight w:val="0"/>
          <w:marTop w:val="154"/>
          <w:marBottom w:val="0"/>
          <w:divBdr>
            <w:top w:val="none" w:sz="0" w:space="0" w:color="auto"/>
            <w:left w:val="none" w:sz="0" w:space="0" w:color="auto"/>
            <w:bottom w:val="none" w:sz="0" w:space="0" w:color="auto"/>
            <w:right w:val="none" w:sz="0" w:space="0" w:color="auto"/>
          </w:divBdr>
        </w:div>
      </w:divsChild>
    </w:div>
    <w:div w:id="662974502">
      <w:bodyDiv w:val="1"/>
      <w:marLeft w:val="0"/>
      <w:marRight w:val="0"/>
      <w:marTop w:val="0"/>
      <w:marBottom w:val="0"/>
      <w:divBdr>
        <w:top w:val="none" w:sz="0" w:space="0" w:color="auto"/>
        <w:left w:val="none" w:sz="0" w:space="0" w:color="auto"/>
        <w:bottom w:val="none" w:sz="0" w:space="0" w:color="auto"/>
        <w:right w:val="none" w:sz="0" w:space="0" w:color="auto"/>
      </w:divBdr>
      <w:divsChild>
        <w:div w:id="2104111291">
          <w:marLeft w:val="547"/>
          <w:marRight w:val="0"/>
          <w:marTop w:val="154"/>
          <w:marBottom w:val="0"/>
          <w:divBdr>
            <w:top w:val="none" w:sz="0" w:space="0" w:color="auto"/>
            <w:left w:val="none" w:sz="0" w:space="0" w:color="auto"/>
            <w:bottom w:val="none" w:sz="0" w:space="0" w:color="auto"/>
            <w:right w:val="none" w:sz="0" w:space="0" w:color="auto"/>
          </w:divBdr>
        </w:div>
        <w:div w:id="120152625">
          <w:marLeft w:val="547"/>
          <w:marRight w:val="0"/>
          <w:marTop w:val="154"/>
          <w:marBottom w:val="0"/>
          <w:divBdr>
            <w:top w:val="none" w:sz="0" w:space="0" w:color="auto"/>
            <w:left w:val="none" w:sz="0" w:space="0" w:color="auto"/>
            <w:bottom w:val="none" w:sz="0" w:space="0" w:color="auto"/>
            <w:right w:val="none" w:sz="0" w:space="0" w:color="auto"/>
          </w:divBdr>
        </w:div>
      </w:divsChild>
    </w:div>
    <w:div w:id="868102053">
      <w:bodyDiv w:val="1"/>
      <w:marLeft w:val="0"/>
      <w:marRight w:val="0"/>
      <w:marTop w:val="0"/>
      <w:marBottom w:val="0"/>
      <w:divBdr>
        <w:top w:val="none" w:sz="0" w:space="0" w:color="auto"/>
        <w:left w:val="none" w:sz="0" w:space="0" w:color="auto"/>
        <w:bottom w:val="none" w:sz="0" w:space="0" w:color="auto"/>
        <w:right w:val="none" w:sz="0" w:space="0" w:color="auto"/>
      </w:divBdr>
      <w:divsChild>
        <w:div w:id="588007122">
          <w:marLeft w:val="547"/>
          <w:marRight w:val="0"/>
          <w:marTop w:val="173"/>
          <w:marBottom w:val="0"/>
          <w:divBdr>
            <w:top w:val="none" w:sz="0" w:space="0" w:color="auto"/>
            <w:left w:val="none" w:sz="0" w:space="0" w:color="auto"/>
            <w:bottom w:val="none" w:sz="0" w:space="0" w:color="auto"/>
            <w:right w:val="none" w:sz="0" w:space="0" w:color="auto"/>
          </w:divBdr>
        </w:div>
        <w:div w:id="156262472">
          <w:marLeft w:val="547"/>
          <w:marRight w:val="0"/>
          <w:marTop w:val="173"/>
          <w:marBottom w:val="0"/>
          <w:divBdr>
            <w:top w:val="none" w:sz="0" w:space="0" w:color="auto"/>
            <w:left w:val="none" w:sz="0" w:space="0" w:color="auto"/>
            <w:bottom w:val="none" w:sz="0" w:space="0" w:color="auto"/>
            <w:right w:val="none" w:sz="0" w:space="0" w:color="auto"/>
          </w:divBdr>
        </w:div>
        <w:div w:id="1540044042">
          <w:marLeft w:val="547"/>
          <w:marRight w:val="0"/>
          <w:marTop w:val="173"/>
          <w:marBottom w:val="0"/>
          <w:divBdr>
            <w:top w:val="none" w:sz="0" w:space="0" w:color="auto"/>
            <w:left w:val="none" w:sz="0" w:space="0" w:color="auto"/>
            <w:bottom w:val="none" w:sz="0" w:space="0" w:color="auto"/>
            <w:right w:val="none" w:sz="0" w:space="0" w:color="auto"/>
          </w:divBdr>
        </w:div>
        <w:div w:id="1620069886">
          <w:marLeft w:val="547"/>
          <w:marRight w:val="0"/>
          <w:marTop w:val="173"/>
          <w:marBottom w:val="0"/>
          <w:divBdr>
            <w:top w:val="none" w:sz="0" w:space="0" w:color="auto"/>
            <w:left w:val="none" w:sz="0" w:space="0" w:color="auto"/>
            <w:bottom w:val="none" w:sz="0" w:space="0" w:color="auto"/>
            <w:right w:val="none" w:sz="0" w:space="0" w:color="auto"/>
          </w:divBdr>
        </w:div>
      </w:divsChild>
    </w:div>
    <w:div w:id="945694209">
      <w:bodyDiv w:val="1"/>
      <w:marLeft w:val="0"/>
      <w:marRight w:val="0"/>
      <w:marTop w:val="0"/>
      <w:marBottom w:val="0"/>
      <w:divBdr>
        <w:top w:val="none" w:sz="0" w:space="0" w:color="auto"/>
        <w:left w:val="none" w:sz="0" w:space="0" w:color="auto"/>
        <w:bottom w:val="none" w:sz="0" w:space="0" w:color="auto"/>
        <w:right w:val="none" w:sz="0" w:space="0" w:color="auto"/>
      </w:divBdr>
      <w:divsChild>
        <w:div w:id="1296793327">
          <w:marLeft w:val="547"/>
          <w:marRight w:val="0"/>
          <w:marTop w:val="58"/>
          <w:marBottom w:val="0"/>
          <w:divBdr>
            <w:top w:val="none" w:sz="0" w:space="0" w:color="auto"/>
            <w:left w:val="none" w:sz="0" w:space="0" w:color="auto"/>
            <w:bottom w:val="none" w:sz="0" w:space="0" w:color="auto"/>
            <w:right w:val="none" w:sz="0" w:space="0" w:color="auto"/>
          </w:divBdr>
        </w:div>
        <w:div w:id="930699006">
          <w:marLeft w:val="547"/>
          <w:marRight w:val="0"/>
          <w:marTop w:val="58"/>
          <w:marBottom w:val="0"/>
          <w:divBdr>
            <w:top w:val="none" w:sz="0" w:space="0" w:color="auto"/>
            <w:left w:val="none" w:sz="0" w:space="0" w:color="auto"/>
            <w:bottom w:val="none" w:sz="0" w:space="0" w:color="auto"/>
            <w:right w:val="none" w:sz="0" w:space="0" w:color="auto"/>
          </w:divBdr>
        </w:div>
        <w:div w:id="1601334159">
          <w:marLeft w:val="547"/>
          <w:marRight w:val="0"/>
          <w:marTop w:val="58"/>
          <w:marBottom w:val="0"/>
          <w:divBdr>
            <w:top w:val="none" w:sz="0" w:space="0" w:color="auto"/>
            <w:left w:val="none" w:sz="0" w:space="0" w:color="auto"/>
            <w:bottom w:val="none" w:sz="0" w:space="0" w:color="auto"/>
            <w:right w:val="none" w:sz="0" w:space="0" w:color="auto"/>
          </w:divBdr>
        </w:div>
        <w:div w:id="84039199">
          <w:marLeft w:val="547"/>
          <w:marRight w:val="0"/>
          <w:marTop w:val="58"/>
          <w:marBottom w:val="0"/>
          <w:divBdr>
            <w:top w:val="none" w:sz="0" w:space="0" w:color="auto"/>
            <w:left w:val="none" w:sz="0" w:space="0" w:color="auto"/>
            <w:bottom w:val="none" w:sz="0" w:space="0" w:color="auto"/>
            <w:right w:val="none" w:sz="0" w:space="0" w:color="auto"/>
          </w:divBdr>
        </w:div>
        <w:div w:id="246115335">
          <w:marLeft w:val="547"/>
          <w:marRight w:val="0"/>
          <w:marTop w:val="58"/>
          <w:marBottom w:val="0"/>
          <w:divBdr>
            <w:top w:val="none" w:sz="0" w:space="0" w:color="auto"/>
            <w:left w:val="none" w:sz="0" w:space="0" w:color="auto"/>
            <w:bottom w:val="none" w:sz="0" w:space="0" w:color="auto"/>
            <w:right w:val="none" w:sz="0" w:space="0" w:color="auto"/>
          </w:divBdr>
        </w:div>
        <w:div w:id="30034029">
          <w:marLeft w:val="547"/>
          <w:marRight w:val="0"/>
          <w:marTop w:val="58"/>
          <w:marBottom w:val="0"/>
          <w:divBdr>
            <w:top w:val="none" w:sz="0" w:space="0" w:color="auto"/>
            <w:left w:val="none" w:sz="0" w:space="0" w:color="auto"/>
            <w:bottom w:val="none" w:sz="0" w:space="0" w:color="auto"/>
            <w:right w:val="none" w:sz="0" w:space="0" w:color="auto"/>
          </w:divBdr>
        </w:div>
        <w:div w:id="445390344">
          <w:marLeft w:val="547"/>
          <w:marRight w:val="0"/>
          <w:marTop w:val="58"/>
          <w:marBottom w:val="0"/>
          <w:divBdr>
            <w:top w:val="none" w:sz="0" w:space="0" w:color="auto"/>
            <w:left w:val="none" w:sz="0" w:space="0" w:color="auto"/>
            <w:bottom w:val="none" w:sz="0" w:space="0" w:color="auto"/>
            <w:right w:val="none" w:sz="0" w:space="0" w:color="auto"/>
          </w:divBdr>
        </w:div>
        <w:div w:id="549148096">
          <w:marLeft w:val="547"/>
          <w:marRight w:val="0"/>
          <w:marTop w:val="58"/>
          <w:marBottom w:val="0"/>
          <w:divBdr>
            <w:top w:val="none" w:sz="0" w:space="0" w:color="auto"/>
            <w:left w:val="none" w:sz="0" w:space="0" w:color="auto"/>
            <w:bottom w:val="none" w:sz="0" w:space="0" w:color="auto"/>
            <w:right w:val="none" w:sz="0" w:space="0" w:color="auto"/>
          </w:divBdr>
        </w:div>
        <w:div w:id="1443382031">
          <w:marLeft w:val="547"/>
          <w:marRight w:val="0"/>
          <w:marTop w:val="58"/>
          <w:marBottom w:val="0"/>
          <w:divBdr>
            <w:top w:val="none" w:sz="0" w:space="0" w:color="auto"/>
            <w:left w:val="none" w:sz="0" w:space="0" w:color="auto"/>
            <w:bottom w:val="none" w:sz="0" w:space="0" w:color="auto"/>
            <w:right w:val="none" w:sz="0" w:space="0" w:color="auto"/>
          </w:divBdr>
        </w:div>
        <w:div w:id="1122649421">
          <w:marLeft w:val="547"/>
          <w:marRight w:val="0"/>
          <w:marTop w:val="58"/>
          <w:marBottom w:val="0"/>
          <w:divBdr>
            <w:top w:val="none" w:sz="0" w:space="0" w:color="auto"/>
            <w:left w:val="none" w:sz="0" w:space="0" w:color="auto"/>
            <w:bottom w:val="none" w:sz="0" w:space="0" w:color="auto"/>
            <w:right w:val="none" w:sz="0" w:space="0" w:color="auto"/>
          </w:divBdr>
        </w:div>
        <w:div w:id="726227200">
          <w:marLeft w:val="547"/>
          <w:marRight w:val="0"/>
          <w:marTop w:val="58"/>
          <w:marBottom w:val="0"/>
          <w:divBdr>
            <w:top w:val="none" w:sz="0" w:space="0" w:color="auto"/>
            <w:left w:val="none" w:sz="0" w:space="0" w:color="auto"/>
            <w:bottom w:val="none" w:sz="0" w:space="0" w:color="auto"/>
            <w:right w:val="none" w:sz="0" w:space="0" w:color="auto"/>
          </w:divBdr>
        </w:div>
        <w:div w:id="1902405478">
          <w:marLeft w:val="547"/>
          <w:marRight w:val="0"/>
          <w:marTop w:val="58"/>
          <w:marBottom w:val="0"/>
          <w:divBdr>
            <w:top w:val="none" w:sz="0" w:space="0" w:color="auto"/>
            <w:left w:val="none" w:sz="0" w:space="0" w:color="auto"/>
            <w:bottom w:val="none" w:sz="0" w:space="0" w:color="auto"/>
            <w:right w:val="none" w:sz="0" w:space="0" w:color="auto"/>
          </w:divBdr>
        </w:div>
        <w:div w:id="1379427359">
          <w:marLeft w:val="547"/>
          <w:marRight w:val="0"/>
          <w:marTop w:val="58"/>
          <w:marBottom w:val="0"/>
          <w:divBdr>
            <w:top w:val="none" w:sz="0" w:space="0" w:color="auto"/>
            <w:left w:val="none" w:sz="0" w:space="0" w:color="auto"/>
            <w:bottom w:val="none" w:sz="0" w:space="0" w:color="auto"/>
            <w:right w:val="none" w:sz="0" w:space="0" w:color="auto"/>
          </w:divBdr>
        </w:div>
        <w:div w:id="207031698">
          <w:marLeft w:val="547"/>
          <w:marRight w:val="0"/>
          <w:marTop w:val="58"/>
          <w:marBottom w:val="0"/>
          <w:divBdr>
            <w:top w:val="none" w:sz="0" w:space="0" w:color="auto"/>
            <w:left w:val="none" w:sz="0" w:space="0" w:color="auto"/>
            <w:bottom w:val="none" w:sz="0" w:space="0" w:color="auto"/>
            <w:right w:val="none" w:sz="0" w:space="0" w:color="auto"/>
          </w:divBdr>
        </w:div>
        <w:div w:id="593589247">
          <w:marLeft w:val="547"/>
          <w:marRight w:val="0"/>
          <w:marTop w:val="58"/>
          <w:marBottom w:val="0"/>
          <w:divBdr>
            <w:top w:val="none" w:sz="0" w:space="0" w:color="auto"/>
            <w:left w:val="none" w:sz="0" w:space="0" w:color="auto"/>
            <w:bottom w:val="none" w:sz="0" w:space="0" w:color="auto"/>
            <w:right w:val="none" w:sz="0" w:space="0" w:color="auto"/>
          </w:divBdr>
        </w:div>
        <w:div w:id="841506136">
          <w:marLeft w:val="547"/>
          <w:marRight w:val="0"/>
          <w:marTop w:val="58"/>
          <w:marBottom w:val="0"/>
          <w:divBdr>
            <w:top w:val="none" w:sz="0" w:space="0" w:color="auto"/>
            <w:left w:val="none" w:sz="0" w:space="0" w:color="auto"/>
            <w:bottom w:val="none" w:sz="0" w:space="0" w:color="auto"/>
            <w:right w:val="none" w:sz="0" w:space="0" w:color="auto"/>
          </w:divBdr>
        </w:div>
        <w:div w:id="473958070">
          <w:marLeft w:val="547"/>
          <w:marRight w:val="0"/>
          <w:marTop w:val="58"/>
          <w:marBottom w:val="0"/>
          <w:divBdr>
            <w:top w:val="none" w:sz="0" w:space="0" w:color="auto"/>
            <w:left w:val="none" w:sz="0" w:space="0" w:color="auto"/>
            <w:bottom w:val="none" w:sz="0" w:space="0" w:color="auto"/>
            <w:right w:val="none" w:sz="0" w:space="0" w:color="auto"/>
          </w:divBdr>
        </w:div>
        <w:div w:id="2078627589">
          <w:marLeft w:val="547"/>
          <w:marRight w:val="0"/>
          <w:marTop w:val="58"/>
          <w:marBottom w:val="0"/>
          <w:divBdr>
            <w:top w:val="none" w:sz="0" w:space="0" w:color="auto"/>
            <w:left w:val="none" w:sz="0" w:space="0" w:color="auto"/>
            <w:bottom w:val="none" w:sz="0" w:space="0" w:color="auto"/>
            <w:right w:val="none" w:sz="0" w:space="0" w:color="auto"/>
          </w:divBdr>
        </w:div>
        <w:div w:id="2047756792">
          <w:marLeft w:val="547"/>
          <w:marRight w:val="0"/>
          <w:marTop w:val="58"/>
          <w:marBottom w:val="0"/>
          <w:divBdr>
            <w:top w:val="none" w:sz="0" w:space="0" w:color="auto"/>
            <w:left w:val="none" w:sz="0" w:space="0" w:color="auto"/>
            <w:bottom w:val="none" w:sz="0" w:space="0" w:color="auto"/>
            <w:right w:val="none" w:sz="0" w:space="0" w:color="auto"/>
          </w:divBdr>
        </w:div>
        <w:div w:id="1272277993">
          <w:marLeft w:val="547"/>
          <w:marRight w:val="0"/>
          <w:marTop w:val="58"/>
          <w:marBottom w:val="0"/>
          <w:divBdr>
            <w:top w:val="none" w:sz="0" w:space="0" w:color="auto"/>
            <w:left w:val="none" w:sz="0" w:space="0" w:color="auto"/>
            <w:bottom w:val="none" w:sz="0" w:space="0" w:color="auto"/>
            <w:right w:val="none" w:sz="0" w:space="0" w:color="auto"/>
          </w:divBdr>
        </w:div>
        <w:div w:id="25568790">
          <w:marLeft w:val="547"/>
          <w:marRight w:val="0"/>
          <w:marTop w:val="58"/>
          <w:marBottom w:val="0"/>
          <w:divBdr>
            <w:top w:val="none" w:sz="0" w:space="0" w:color="auto"/>
            <w:left w:val="none" w:sz="0" w:space="0" w:color="auto"/>
            <w:bottom w:val="none" w:sz="0" w:space="0" w:color="auto"/>
            <w:right w:val="none" w:sz="0" w:space="0" w:color="auto"/>
          </w:divBdr>
        </w:div>
        <w:div w:id="810680463">
          <w:marLeft w:val="547"/>
          <w:marRight w:val="0"/>
          <w:marTop w:val="58"/>
          <w:marBottom w:val="0"/>
          <w:divBdr>
            <w:top w:val="none" w:sz="0" w:space="0" w:color="auto"/>
            <w:left w:val="none" w:sz="0" w:space="0" w:color="auto"/>
            <w:bottom w:val="none" w:sz="0" w:space="0" w:color="auto"/>
            <w:right w:val="none" w:sz="0" w:space="0" w:color="auto"/>
          </w:divBdr>
        </w:div>
        <w:div w:id="18552007">
          <w:marLeft w:val="547"/>
          <w:marRight w:val="0"/>
          <w:marTop w:val="58"/>
          <w:marBottom w:val="0"/>
          <w:divBdr>
            <w:top w:val="none" w:sz="0" w:space="0" w:color="auto"/>
            <w:left w:val="none" w:sz="0" w:space="0" w:color="auto"/>
            <w:bottom w:val="none" w:sz="0" w:space="0" w:color="auto"/>
            <w:right w:val="none" w:sz="0" w:space="0" w:color="auto"/>
          </w:divBdr>
        </w:div>
        <w:div w:id="361786014">
          <w:marLeft w:val="547"/>
          <w:marRight w:val="0"/>
          <w:marTop w:val="58"/>
          <w:marBottom w:val="0"/>
          <w:divBdr>
            <w:top w:val="none" w:sz="0" w:space="0" w:color="auto"/>
            <w:left w:val="none" w:sz="0" w:space="0" w:color="auto"/>
            <w:bottom w:val="none" w:sz="0" w:space="0" w:color="auto"/>
            <w:right w:val="none" w:sz="0" w:space="0" w:color="auto"/>
          </w:divBdr>
        </w:div>
        <w:div w:id="1487434316">
          <w:marLeft w:val="547"/>
          <w:marRight w:val="0"/>
          <w:marTop w:val="58"/>
          <w:marBottom w:val="0"/>
          <w:divBdr>
            <w:top w:val="none" w:sz="0" w:space="0" w:color="auto"/>
            <w:left w:val="none" w:sz="0" w:space="0" w:color="auto"/>
            <w:bottom w:val="none" w:sz="0" w:space="0" w:color="auto"/>
            <w:right w:val="none" w:sz="0" w:space="0" w:color="auto"/>
          </w:divBdr>
        </w:div>
        <w:div w:id="1938437315">
          <w:marLeft w:val="547"/>
          <w:marRight w:val="0"/>
          <w:marTop w:val="58"/>
          <w:marBottom w:val="0"/>
          <w:divBdr>
            <w:top w:val="none" w:sz="0" w:space="0" w:color="auto"/>
            <w:left w:val="none" w:sz="0" w:space="0" w:color="auto"/>
            <w:bottom w:val="none" w:sz="0" w:space="0" w:color="auto"/>
            <w:right w:val="none" w:sz="0" w:space="0" w:color="auto"/>
          </w:divBdr>
        </w:div>
        <w:div w:id="1063677845">
          <w:marLeft w:val="547"/>
          <w:marRight w:val="0"/>
          <w:marTop w:val="58"/>
          <w:marBottom w:val="0"/>
          <w:divBdr>
            <w:top w:val="none" w:sz="0" w:space="0" w:color="auto"/>
            <w:left w:val="none" w:sz="0" w:space="0" w:color="auto"/>
            <w:bottom w:val="none" w:sz="0" w:space="0" w:color="auto"/>
            <w:right w:val="none" w:sz="0" w:space="0" w:color="auto"/>
          </w:divBdr>
        </w:div>
        <w:div w:id="1064451471">
          <w:marLeft w:val="547"/>
          <w:marRight w:val="0"/>
          <w:marTop w:val="58"/>
          <w:marBottom w:val="0"/>
          <w:divBdr>
            <w:top w:val="none" w:sz="0" w:space="0" w:color="auto"/>
            <w:left w:val="none" w:sz="0" w:space="0" w:color="auto"/>
            <w:bottom w:val="none" w:sz="0" w:space="0" w:color="auto"/>
            <w:right w:val="none" w:sz="0" w:space="0" w:color="auto"/>
          </w:divBdr>
        </w:div>
      </w:divsChild>
    </w:div>
    <w:div w:id="960233773">
      <w:bodyDiv w:val="1"/>
      <w:marLeft w:val="0"/>
      <w:marRight w:val="0"/>
      <w:marTop w:val="0"/>
      <w:marBottom w:val="0"/>
      <w:divBdr>
        <w:top w:val="none" w:sz="0" w:space="0" w:color="auto"/>
        <w:left w:val="none" w:sz="0" w:space="0" w:color="auto"/>
        <w:bottom w:val="none" w:sz="0" w:space="0" w:color="auto"/>
        <w:right w:val="none" w:sz="0" w:space="0" w:color="auto"/>
      </w:divBdr>
      <w:divsChild>
        <w:div w:id="1368406453">
          <w:marLeft w:val="576"/>
          <w:marRight w:val="0"/>
          <w:marTop w:val="80"/>
          <w:marBottom w:val="0"/>
          <w:divBdr>
            <w:top w:val="none" w:sz="0" w:space="0" w:color="auto"/>
            <w:left w:val="none" w:sz="0" w:space="0" w:color="auto"/>
            <w:bottom w:val="none" w:sz="0" w:space="0" w:color="auto"/>
            <w:right w:val="none" w:sz="0" w:space="0" w:color="auto"/>
          </w:divBdr>
        </w:div>
        <w:div w:id="1623341236">
          <w:marLeft w:val="576"/>
          <w:marRight w:val="0"/>
          <w:marTop w:val="80"/>
          <w:marBottom w:val="0"/>
          <w:divBdr>
            <w:top w:val="none" w:sz="0" w:space="0" w:color="auto"/>
            <w:left w:val="none" w:sz="0" w:space="0" w:color="auto"/>
            <w:bottom w:val="none" w:sz="0" w:space="0" w:color="auto"/>
            <w:right w:val="none" w:sz="0" w:space="0" w:color="auto"/>
          </w:divBdr>
        </w:div>
        <w:div w:id="1637181218">
          <w:marLeft w:val="576"/>
          <w:marRight w:val="0"/>
          <w:marTop w:val="80"/>
          <w:marBottom w:val="0"/>
          <w:divBdr>
            <w:top w:val="none" w:sz="0" w:space="0" w:color="auto"/>
            <w:left w:val="none" w:sz="0" w:space="0" w:color="auto"/>
            <w:bottom w:val="none" w:sz="0" w:space="0" w:color="auto"/>
            <w:right w:val="none" w:sz="0" w:space="0" w:color="auto"/>
          </w:divBdr>
        </w:div>
        <w:div w:id="1185437173">
          <w:marLeft w:val="576"/>
          <w:marRight w:val="0"/>
          <w:marTop w:val="80"/>
          <w:marBottom w:val="0"/>
          <w:divBdr>
            <w:top w:val="none" w:sz="0" w:space="0" w:color="auto"/>
            <w:left w:val="none" w:sz="0" w:space="0" w:color="auto"/>
            <w:bottom w:val="none" w:sz="0" w:space="0" w:color="auto"/>
            <w:right w:val="none" w:sz="0" w:space="0" w:color="auto"/>
          </w:divBdr>
        </w:div>
      </w:divsChild>
    </w:div>
    <w:div w:id="1022587908">
      <w:bodyDiv w:val="1"/>
      <w:marLeft w:val="0"/>
      <w:marRight w:val="0"/>
      <w:marTop w:val="0"/>
      <w:marBottom w:val="0"/>
      <w:divBdr>
        <w:top w:val="none" w:sz="0" w:space="0" w:color="auto"/>
        <w:left w:val="none" w:sz="0" w:space="0" w:color="auto"/>
        <w:bottom w:val="none" w:sz="0" w:space="0" w:color="auto"/>
        <w:right w:val="none" w:sz="0" w:space="0" w:color="auto"/>
      </w:divBdr>
      <w:divsChild>
        <w:div w:id="8916017">
          <w:marLeft w:val="576"/>
          <w:marRight w:val="0"/>
          <w:marTop w:val="80"/>
          <w:marBottom w:val="0"/>
          <w:divBdr>
            <w:top w:val="none" w:sz="0" w:space="0" w:color="auto"/>
            <w:left w:val="none" w:sz="0" w:space="0" w:color="auto"/>
            <w:bottom w:val="none" w:sz="0" w:space="0" w:color="auto"/>
            <w:right w:val="none" w:sz="0" w:space="0" w:color="auto"/>
          </w:divBdr>
        </w:div>
        <w:div w:id="851577363">
          <w:marLeft w:val="576"/>
          <w:marRight w:val="0"/>
          <w:marTop w:val="80"/>
          <w:marBottom w:val="0"/>
          <w:divBdr>
            <w:top w:val="none" w:sz="0" w:space="0" w:color="auto"/>
            <w:left w:val="none" w:sz="0" w:space="0" w:color="auto"/>
            <w:bottom w:val="none" w:sz="0" w:space="0" w:color="auto"/>
            <w:right w:val="none" w:sz="0" w:space="0" w:color="auto"/>
          </w:divBdr>
        </w:div>
        <w:div w:id="1947499145">
          <w:marLeft w:val="576"/>
          <w:marRight w:val="0"/>
          <w:marTop w:val="80"/>
          <w:marBottom w:val="0"/>
          <w:divBdr>
            <w:top w:val="none" w:sz="0" w:space="0" w:color="auto"/>
            <w:left w:val="none" w:sz="0" w:space="0" w:color="auto"/>
            <w:bottom w:val="none" w:sz="0" w:space="0" w:color="auto"/>
            <w:right w:val="none" w:sz="0" w:space="0" w:color="auto"/>
          </w:divBdr>
        </w:div>
        <w:div w:id="1396397634">
          <w:marLeft w:val="576"/>
          <w:marRight w:val="0"/>
          <w:marTop w:val="80"/>
          <w:marBottom w:val="0"/>
          <w:divBdr>
            <w:top w:val="none" w:sz="0" w:space="0" w:color="auto"/>
            <w:left w:val="none" w:sz="0" w:space="0" w:color="auto"/>
            <w:bottom w:val="none" w:sz="0" w:space="0" w:color="auto"/>
            <w:right w:val="none" w:sz="0" w:space="0" w:color="auto"/>
          </w:divBdr>
        </w:div>
        <w:div w:id="1442140124">
          <w:marLeft w:val="576"/>
          <w:marRight w:val="0"/>
          <w:marTop w:val="80"/>
          <w:marBottom w:val="0"/>
          <w:divBdr>
            <w:top w:val="none" w:sz="0" w:space="0" w:color="auto"/>
            <w:left w:val="none" w:sz="0" w:space="0" w:color="auto"/>
            <w:bottom w:val="none" w:sz="0" w:space="0" w:color="auto"/>
            <w:right w:val="none" w:sz="0" w:space="0" w:color="auto"/>
          </w:divBdr>
        </w:div>
      </w:divsChild>
    </w:div>
    <w:div w:id="1276910494">
      <w:bodyDiv w:val="1"/>
      <w:marLeft w:val="0"/>
      <w:marRight w:val="0"/>
      <w:marTop w:val="0"/>
      <w:marBottom w:val="0"/>
      <w:divBdr>
        <w:top w:val="none" w:sz="0" w:space="0" w:color="auto"/>
        <w:left w:val="none" w:sz="0" w:space="0" w:color="auto"/>
        <w:bottom w:val="none" w:sz="0" w:space="0" w:color="auto"/>
        <w:right w:val="none" w:sz="0" w:space="0" w:color="auto"/>
      </w:divBdr>
      <w:divsChild>
        <w:div w:id="1207991595">
          <w:marLeft w:val="547"/>
          <w:marRight w:val="0"/>
          <w:marTop w:val="192"/>
          <w:marBottom w:val="0"/>
          <w:divBdr>
            <w:top w:val="none" w:sz="0" w:space="0" w:color="auto"/>
            <w:left w:val="none" w:sz="0" w:space="0" w:color="auto"/>
            <w:bottom w:val="none" w:sz="0" w:space="0" w:color="auto"/>
            <w:right w:val="none" w:sz="0" w:space="0" w:color="auto"/>
          </w:divBdr>
        </w:div>
        <w:div w:id="80571371">
          <w:marLeft w:val="547"/>
          <w:marRight w:val="0"/>
          <w:marTop w:val="192"/>
          <w:marBottom w:val="0"/>
          <w:divBdr>
            <w:top w:val="none" w:sz="0" w:space="0" w:color="auto"/>
            <w:left w:val="none" w:sz="0" w:space="0" w:color="auto"/>
            <w:bottom w:val="none" w:sz="0" w:space="0" w:color="auto"/>
            <w:right w:val="none" w:sz="0" w:space="0" w:color="auto"/>
          </w:divBdr>
        </w:div>
      </w:divsChild>
    </w:div>
    <w:div w:id="1483083264">
      <w:bodyDiv w:val="1"/>
      <w:marLeft w:val="0"/>
      <w:marRight w:val="0"/>
      <w:marTop w:val="0"/>
      <w:marBottom w:val="0"/>
      <w:divBdr>
        <w:top w:val="none" w:sz="0" w:space="0" w:color="auto"/>
        <w:left w:val="none" w:sz="0" w:space="0" w:color="auto"/>
        <w:bottom w:val="none" w:sz="0" w:space="0" w:color="auto"/>
        <w:right w:val="none" w:sz="0" w:space="0" w:color="auto"/>
      </w:divBdr>
      <w:divsChild>
        <w:div w:id="1460956520">
          <w:marLeft w:val="547"/>
          <w:marRight w:val="0"/>
          <w:marTop w:val="154"/>
          <w:marBottom w:val="0"/>
          <w:divBdr>
            <w:top w:val="none" w:sz="0" w:space="0" w:color="auto"/>
            <w:left w:val="none" w:sz="0" w:space="0" w:color="auto"/>
            <w:bottom w:val="none" w:sz="0" w:space="0" w:color="auto"/>
            <w:right w:val="none" w:sz="0" w:space="0" w:color="auto"/>
          </w:divBdr>
        </w:div>
        <w:div w:id="1425027071">
          <w:marLeft w:val="547"/>
          <w:marRight w:val="0"/>
          <w:marTop w:val="154"/>
          <w:marBottom w:val="0"/>
          <w:divBdr>
            <w:top w:val="none" w:sz="0" w:space="0" w:color="auto"/>
            <w:left w:val="none" w:sz="0" w:space="0" w:color="auto"/>
            <w:bottom w:val="none" w:sz="0" w:space="0" w:color="auto"/>
            <w:right w:val="none" w:sz="0" w:space="0" w:color="auto"/>
          </w:divBdr>
        </w:div>
        <w:div w:id="1495880944">
          <w:marLeft w:val="547"/>
          <w:marRight w:val="0"/>
          <w:marTop w:val="154"/>
          <w:marBottom w:val="0"/>
          <w:divBdr>
            <w:top w:val="none" w:sz="0" w:space="0" w:color="auto"/>
            <w:left w:val="none" w:sz="0" w:space="0" w:color="auto"/>
            <w:bottom w:val="none" w:sz="0" w:space="0" w:color="auto"/>
            <w:right w:val="none" w:sz="0" w:space="0" w:color="auto"/>
          </w:divBdr>
        </w:div>
        <w:div w:id="708339242">
          <w:marLeft w:val="547"/>
          <w:marRight w:val="0"/>
          <w:marTop w:val="154"/>
          <w:marBottom w:val="0"/>
          <w:divBdr>
            <w:top w:val="none" w:sz="0" w:space="0" w:color="auto"/>
            <w:left w:val="none" w:sz="0" w:space="0" w:color="auto"/>
            <w:bottom w:val="none" w:sz="0" w:space="0" w:color="auto"/>
            <w:right w:val="none" w:sz="0" w:space="0" w:color="auto"/>
          </w:divBdr>
        </w:div>
        <w:div w:id="201216208">
          <w:marLeft w:val="547"/>
          <w:marRight w:val="0"/>
          <w:marTop w:val="154"/>
          <w:marBottom w:val="0"/>
          <w:divBdr>
            <w:top w:val="none" w:sz="0" w:space="0" w:color="auto"/>
            <w:left w:val="none" w:sz="0" w:space="0" w:color="auto"/>
            <w:bottom w:val="none" w:sz="0" w:space="0" w:color="auto"/>
            <w:right w:val="none" w:sz="0" w:space="0" w:color="auto"/>
          </w:divBdr>
        </w:div>
      </w:divsChild>
    </w:div>
    <w:div w:id="1761097369">
      <w:bodyDiv w:val="1"/>
      <w:marLeft w:val="0"/>
      <w:marRight w:val="0"/>
      <w:marTop w:val="0"/>
      <w:marBottom w:val="0"/>
      <w:divBdr>
        <w:top w:val="none" w:sz="0" w:space="0" w:color="auto"/>
        <w:left w:val="none" w:sz="0" w:space="0" w:color="auto"/>
        <w:bottom w:val="none" w:sz="0" w:space="0" w:color="auto"/>
        <w:right w:val="none" w:sz="0" w:space="0" w:color="auto"/>
      </w:divBdr>
      <w:divsChild>
        <w:div w:id="81489453">
          <w:marLeft w:val="547"/>
          <w:marRight w:val="0"/>
          <w:marTop w:val="173"/>
          <w:marBottom w:val="0"/>
          <w:divBdr>
            <w:top w:val="none" w:sz="0" w:space="0" w:color="auto"/>
            <w:left w:val="none" w:sz="0" w:space="0" w:color="auto"/>
            <w:bottom w:val="none" w:sz="0" w:space="0" w:color="auto"/>
            <w:right w:val="none" w:sz="0" w:space="0" w:color="auto"/>
          </w:divBdr>
        </w:div>
      </w:divsChild>
    </w:div>
    <w:div w:id="1842693954">
      <w:bodyDiv w:val="1"/>
      <w:marLeft w:val="0"/>
      <w:marRight w:val="0"/>
      <w:marTop w:val="0"/>
      <w:marBottom w:val="0"/>
      <w:divBdr>
        <w:top w:val="none" w:sz="0" w:space="0" w:color="auto"/>
        <w:left w:val="none" w:sz="0" w:space="0" w:color="auto"/>
        <w:bottom w:val="none" w:sz="0" w:space="0" w:color="auto"/>
        <w:right w:val="none" w:sz="0" w:space="0" w:color="auto"/>
      </w:divBdr>
      <w:divsChild>
        <w:div w:id="1798911389">
          <w:marLeft w:val="547"/>
          <w:marRight w:val="0"/>
          <w:marTop w:val="154"/>
          <w:marBottom w:val="0"/>
          <w:divBdr>
            <w:top w:val="none" w:sz="0" w:space="0" w:color="auto"/>
            <w:left w:val="none" w:sz="0" w:space="0" w:color="auto"/>
            <w:bottom w:val="none" w:sz="0" w:space="0" w:color="auto"/>
            <w:right w:val="none" w:sz="0" w:space="0" w:color="auto"/>
          </w:divBdr>
        </w:div>
        <w:div w:id="1603761035">
          <w:marLeft w:val="547"/>
          <w:marRight w:val="0"/>
          <w:marTop w:val="154"/>
          <w:marBottom w:val="0"/>
          <w:divBdr>
            <w:top w:val="none" w:sz="0" w:space="0" w:color="auto"/>
            <w:left w:val="none" w:sz="0" w:space="0" w:color="auto"/>
            <w:bottom w:val="none" w:sz="0" w:space="0" w:color="auto"/>
            <w:right w:val="none" w:sz="0" w:space="0" w:color="auto"/>
          </w:divBdr>
        </w:div>
        <w:div w:id="1243640249">
          <w:marLeft w:val="547"/>
          <w:marRight w:val="0"/>
          <w:marTop w:val="154"/>
          <w:marBottom w:val="0"/>
          <w:divBdr>
            <w:top w:val="none" w:sz="0" w:space="0" w:color="auto"/>
            <w:left w:val="none" w:sz="0" w:space="0" w:color="auto"/>
            <w:bottom w:val="none" w:sz="0" w:space="0" w:color="auto"/>
            <w:right w:val="none" w:sz="0" w:space="0" w:color="auto"/>
          </w:divBdr>
        </w:div>
      </w:divsChild>
    </w:div>
    <w:div w:id="1848665798">
      <w:bodyDiv w:val="1"/>
      <w:marLeft w:val="0"/>
      <w:marRight w:val="0"/>
      <w:marTop w:val="0"/>
      <w:marBottom w:val="0"/>
      <w:divBdr>
        <w:top w:val="none" w:sz="0" w:space="0" w:color="auto"/>
        <w:left w:val="none" w:sz="0" w:space="0" w:color="auto"/>
        <w:bottom w:val="none" w:sz="0" w:space="0" w:color="auto"/>
        <w:right w:val="none" w:sz="0" w:space="0" w:color="auto"/>
      </w:divBdr>
      <w:divsChild>
        <w:div w:id="88241929">
          <w:marLeft w:val="547"/>
          <w:marRight w:val="0"/>
          <w:marTop w:val="106"/>
          <w:marBottom w:val="0"/>
          <w:divBdr>
            <w:top w:val="none" w:sz="0" w:space="0" w:color="auto"/>
            <w:left w:val="none" w:sz="0" w:space="0" w:color="auto"/>
            <w:bottom w:val="none" w:sz="0" w:space="0" w:color="auto"/>
            <w:right w:val="none" w:sz="0" w:space="0" w:color="auto"/>
          </w:divBdr>
        </w:div>
        <w:div w:id="1332177106">
          <w:marLeft w:val="547"/>
          <w:marRight w:val="0"/>
          <w:marTop w:val="106"/>
          <w:marBottom w:val="0"/>
          <w:divBdr>
            <w:top w:val="none" w:sz="0" w:space="0" w:color="auto"/>
            <w:left w:val="none" w:sz="0" w:space="0" w:color="auto"/>
            <w:bottom w:val="none" w:sz="0" w:space="0" w:color="auto"/>
            <w:right w:val="none" w:sz="0" w:space="0" w:color="auto"/>
          </w:divBdr>
        </w:div>
        <w:div w:id="1814175689">
          <w:marLeft w:val="547"/>
          <w:marRight w:val="0"/>
          <w:marTop w:val="106"/>
          <w:marBottom w:val="0"/>
          <w:divBdr>
            <w:top w:val="none" w:sz="0" w:space="0" w:color="auto"/>
            <w:left w:val="none" w:sz="0" w:space="0" w:color="auto"/>
            <w:bottom w:val="none" w:sz="0" w:space="0" w:color="auto"/>
            <w:right w:val="none" w:sz="0" w:space="0" w:color="auto"/>
          </w:divBdr>
        </w:div>
        <w:div w:id="1781146424">
          <w:marLeft w:val="547"/>
          <w:marRight w:val="0"/>
          <w:marTop w:val="106"/>
          <w:marBottom w:val="0"/>
          <w:divBdr>
            <w:top w:val="none" w:sz="0" w:space="0" w:color="auto"/>
            <w:left w:val="none" w:sz="0" w:space="0" w:color="auto"/>
            <w:bottom w:val="none" w:sz="0" w:space="0" w:color="auto"/>
            <w:right w:val="none" w:sz="0" w:space="0" w:color="auto"/>
          </w:divBdr>
        </w:div>
        <w:div w:id="609975020">
          <w:marLeft w:val="547"/>
          <w:marRight w:val="0"/>
          <w:marTop w:val="106"/>
          <w:marBottom w:val="0"/>
          <w:divBdr>
            <w:top w:val="none" w:sz="0" w:space="0" w:color="auto"/>
            <w:left w:val="none" w:sz="0" w:space="0" w:color="auto"/>
            <w:bottom w:val="none" w:sz="0" w:space="0" w:color="auto"/>
            <w:right w:val="none" w:sz="0" w:space="0" w:color="auto"/>
          </w:divBdr>
        </w:div>
      </w:divsChild>
    </w:div>
    <w:div w:id="1950160453">
      <w:bodyDiv w:val="1"/>
      <w:marLeft w:val="0"/>
      <w:marRight w:val="0"/>
      <w:marTop w:val="0"/>
      <w:marBottom w:val="0"/>
      <w:divBdr>
        <w:top w:val="none" w:sz="0" w:space="0" w:color="auto"/>
        <w:left w:val="none" w:sz="0" w:space="0" w:color="auto"/>
        <w:bottom w:val="none" w:sz="0" w:space="0" w:color="auto"/>
        <w:right w:val="none" w:sz="0" w:space="0" w:color="auto"/>
      </w:divBdr>
      <w:divsChild>
        <w:div w:id="1879123310">
          <w:marLeft w:val="0"/>
          <w:marRight w:val="0"/>
          <w:marTop w:val="0"/>
          <w:marBottom w:val="240"/>
          <w:divBdr>
            <w:top w:val="none" w:sz="0" w:space="0" w:color="auto"/>
            <w:left w:val="none" w:sz="0" w:space="0" w:color="auto"/>
            <w:bottom w:val="none" w:sz="0" w:space="0" w:color="auto"/>
            <w:right w:val="none" w:sz="0" w:space="0" w:color="auto"/>
          </w:divBdr>
        </w:div>
        <w:div w:id="168983244">
          <w:marLeft w:val="0"/>
          <w:marRight w:val="0"/>
          <w:marTop w:val="0"/>
          <w:marBottom w:val="240"/>
          <w:divBdr>
            <w:top w:val="none" w:sz="0" w:space="0" w:color="auto"/>
            <w:left w:val="none" w:sz="0" w:space="0" w:color="auto"/>
            <w:bottom w:val="none" w:sz="0" w:space="0" w:color="auto"/>
            <w:right w:val="none" w:sz="0" w:space="0" w:color="auto"/>
          </w:divBdr>
        </w:div>
        <w:div w:id="313530203">
          <w:marLeft w:val="0"/>
          <w:marRight w:val="0"/>
          <w:marTop w:val="0"/>
          <w:marBottom w:val="240"/>
          <w:divBdr>
            <w:top w:val="none" w:sz="0" w:space="0" w:color="auto"/>
            <w:left w:val="none" w:sz="0" w:space="0" w:color="auto"/>
            <w:bottom w:val="none" w:sz="0" w:space="0" w:color="auto"/>
            <w:right w:val="none" w:sz="0" w:space="0" w:color="auto"/>
          </w:divBdr>
        </w:div>
        <w:div w:id="2109348815">
          <w:marLeft w:val="0"/>
          <w:marRight w:val="0"/>
          <w:marTop w:val="0"/>
          <w:marBottom w:val="240"/>
          <w:divBdr>
            <w:top w:val="none" w:sz="0" w:space="0" w:color="auto"/>
            <w:left w:val="none" w:sz="0" w:space="0" w:color="auto"/>
            <w:bottom w:val="none" w:sz="0" w:space="0" w:color="auto"/>
            <w:right w:val="none" w:sz="0" w:space="0" w:color="auto"/>
          </w:divBdr>
        </w:div>
        <w:div w:id="1986815143">
          <w:marLeft w:val="0"/>
          <w:marRight w:val="0"/>
          <w:marTop w:val="0"/>
          <w:marBottom w:val="240"/>
          <w:divBdr>
            <w:top w:val="none" w:sz="0" w:space="0" w:color="auto"/>
            <w:left w:val="none" w:sz="0" w:space="0" w:color="auto"/>
            <w:bottom w:val="none" w:sz="0" w:space="0" w:color="auto"/>
            <w:right w:val="none" w:sz="0" w:space="0" w:color="auto"/>
          </w:divBdr>
        </w:div>
        <w:div w:id="129635542">
          <w:marLeft w:val="0"/>
          <w:marRight w:val="0"/>
          <w:marTop w:val="0"/>
          <w:marBottom w:val="240"/>
          <w:divBdr>
            <w:top w:val="none" w:sz="0" w:space="0" w:color="auto"/>
            <w:left w:val="none" w:sz="0" w:space="0" w:color="auto"/>
            <w:bottom w:val="none" w:sz="0" w:space="0" w:color="auto"/>
            <w:right w:val="none" w:sz="0" w:space="0" w:color="auto"/>
          </w:divBdr>
        </w:div>
      </w:divsChild>
    </w:div>
    <w:div w:id="2027629833">
      <w:bodyDiv w:val="1"/>
      <w:marLeft w:val="0"/>
      <w:marRight w:val="0"/>
      <w:marTop w:val="0"/>
      <w:marBottom w:val="0"/>
      <w:divBdr>
        <w:top w:val="none" w:sz="0" w:space="0" w:color="auto"/>
        <w:left w:val="none" w:sz="0" w:space="0" w:color="auto"/>
        <w:bottom w:val="none" w:sz="0" w:space="0" w:color="auto"/>
        <w:right w:val="none" w:sz="0" w:space="0" w:color="auto"/>
      </w:divBdr>
      <w:divsChild>
        <w:div w:id="2099983238">
          <w:marLeft w:val="547"/>
          <w:marRight w:val="0"/>
          <w:marTop w:val="192"/>
          <w:marBottom w:val="0"/>
          <w:divBdr>
            <w:top w:val="none" w:sz="0" w:space="0" w:color="auto"/>
            <w:left w:val="none" w:sz="0" w:space="0" w:color="auto"/>
            <w:bottom w:val="none" w:sz="0" w:space="0" w:color="auto"/>
            <w:right w:val="none" w:sz="0" w:space="0" w:color="auto"/>
          </w:divBdr>
        </w:div>
        <w:div w:id="944918597">
          <w:marLeft w:val="547"/>
          <w:marRight w:val="0"/>
          <w:marTop w:val="19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mbolachepah@yahoo.com" TargetMode="External"/><Relationship Id="rId13" Type="http://schemas.openxmlformats.org/officeDocument/2006/relationships/hyperlink" Target="mailto:pjosamu@yahoo.com" TargetMode="External"/><Relationship Id="rId18" Type="http://schemas.openxmlformats.org/officeDocument/2006/relationships/hyperlink" Target="mailto:kambanardin@yahoo.co.uk"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psmakhambera@yahoo.com" TargetMode="External"/><Relationship Id="rId7" Type="http://schemas.openxmlformats.org/officeDocument/2006/relationships/hyperlink" Target="mailto:Esther.Mweso@concern-universal.org" TargetMode="External"/><Relationship Id="rId12" Type="http://schemas.openxmlformats.org/officeDocument/2006/relationships/hyperlink" Target="mailto:jkasuzweni@yahoo.com" TargetMode="External"/><Relationship Id="rId17" Type="http://schemas.openxmlformats.org/officeDocument/2006/relationships/hyperlink" Target="mailto:Mariaga.bj@gmail.com" TargetMode="External"/><Relationship Id="rId25" Type="http://schemas.openxmlformats.org/officeDocument/2006/relationships/hyperlink" Target="mailto:rchikowo@msu.edu" TargetMode="External"/><Relationship Id="rId2" Type="http://schemas.openxmlformats.org/officeDocument/2006/relationships/styles" Target="styles.xml"/><Relationship Id="rId16" Type="http://schemas.openxmlformats.org/officeDocument/2006/relationships/hyperlink" Target="mailto:aaronkalamule@yahoo.com" TargetMode="External"/><Relationship Id="rId20" Type="http://schemas.openxmlformats.org/officeDocument/2006/relationships/hyperlink" Target="mailto:tusyamwakamog@yahoo.co.uk"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franklingomani@rocketmail.com" TargetMode="External"/><Relationship Id="rId24" Type="http://schemas.openxmlformats.org/officeDocument/2006/relationships/hyperlink" Target="mailto:Isaac.jambo@yahoo.com" TargetMode="External"/><Relationship Id="rId5" Type="http://schemas.openxmlformats.org/officeDocument/2006/relationships/image" Target="media/image1.jpeg"/><Relationship Id="rId15" Type="http://schemas.openxmlformats.org/officeDocument/2006/relationships/hyperlink" Target="mailto:grace.wani@yahoo.com" TargetMode="External"/><Relationship Id="rId23" Type="http://schemas.openxmlformats.org/officeDocument/2006/relationships/hyperlink" Target="mailto:kalalamukahumphrey@yahoo.co.uk" TargetMode="External"/><Relationship Id="rId10" Type="http://schemas.openxmlformats.org/officeDocument/2006/relationships/hyperlink" Target="mailto:isaacgondwe@yahoo.com" TargetMode="External"/><Relationship Id="rId19" Type="http://schemas.openxmlformats.org/officeDocument/2006/relationships/hyperlink" Target="mailto:Gladson_chatayika@wvi.org" TargetMode="External"/><Relationship Id="rId4" Type="http://schemas.openxmlformats.org/officeDocument/2006/relationships/webSettings" Target="webSettings.xml"/><Relationship Id="rId9" Type="http://schemas.openxmlformats.org/officeDocument/2006/relationships/hyperlink" Target="mailto:Mire.mkandawire@gmail.com" TargetMode="External"/><Relationship Id="rId14" Type="http://schemas.openxmlformats.org/officeDocument/2006/relationships/hyperlink" Target="mailto:ashrafsaidi@yahoo.com" TargetMode="External"/><Relationship Id="rId22" Type="http://schemas.openxmlformats.org/officeDocument/2006/relationships/hyperlink" Target="mailto:dominiccheyo@yahoo.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2796</Words>
  <Characters>15938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IITA</Company>
  <LinksUpToDate>false</LinksUpToDate>
  <CharactersWithSpaces>18697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Chikowo</dc:creator>
  <cp:lastModifiedBy>Jonathan Odhong</cp:lastModifiedBy>
  <cp:revision>2</cp:revision>
  <cp:lastPrinted>2014-12-04T13:39:00Z</cp:lastPrinted>
  <dcterms:created xsi:type="dcterms:W3CDTF">2014-12-11T09:46:00Z</dcterms:created>
  <dcterms:modified xsi:type="dcterms:W3CDTF">2014-12-11T09:46:00Z</dcterms:modified>
</cp:coreProperties>
</file>